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Załącznik nr 1 do SIWZ</w:t>
      </w: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……………………………….</w:t>
      </w:r>
    </w:p>
    <w:p w:rsidR="00C81B3C" w:rsidRPr="004C1E80" w:rsidRDefault="009C46F9" w:rsidP="00AA30BF">
      <w:pPr>
        <w:autoSpaceDE w:val="0"/>
        <w:autoSpaceDN w:val="0"/>
        <w:adjustRightInd w:val="0"/>
        <w:spacing w:line="276" w:lineRule="auto"/>
        <w:rPr>
          <w:rFonts w:ascii="Arial" w:eastAsia="Arial Unicode MS" w:hAnsi="Arial" w:cs="Arial"/>
          <w:i/>
          <w:iCs/>
          <w:color w:val="000000"/>
          <w:sz w:val="20"/>
          <w:szCs w:val="20"/>
        </w:rPr>
      </w:pPr>
      <w:r>
        <w:rPr>
          <w:rFonts w:ascii="Arial" w:eastAsia="Arial Unicode MS" w:hAnsi="Arial" w:cs="Arial"/>
          <w:i/>
          <w:iCs/>
          <w:color w:val="000000"/>
          <w:sz w:val="20"/>
          <w:szCs w:val="20"/>
        </w:rPr>
        <w:t xml:space="preserve"> </w:t>
      </w:r>
      <w:r w:rsidR="00C81B3C" w:rsidRPr="004C1E80">
        <w:rPr>
          <w:rFonts w:ascii="Arial" w:eastAsia="Arial Unicode MS" w:hAnsi="Arial" w:cs="Arial"/>
          <w:i/>
          <w:iCs/>
          <w:color w:val="000000"/>
          <w:sz w:val="20"/>
          <w:szCs w:val="20"/>
        </w:rPr>
        <w:t>(pieczątka Wykonawcy)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b/>
          <w:bCs/>
          <w:color w:val="000000"/>
          <w:sz w:val="20"/>
          <w:szCs w:val="20"/>
        </w:rPr>
        <w:t>FORMULARZ OFERTY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ind w:left="581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ind w:left="5245"/>
        <w:jc w:val="right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b/>
          <w:bCs/>
          <w:color w:val="000000"/>
          <w:sz w:val="20"/>
          <w:szCs w:val="20"/>
        </w:rPr>
        <w:t>Zamawiający: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ind w:left="5245"/>
        <w:jc w:val="right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Politechnika Gdańska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ind w:left="5245"/>
        <w:jc w:val="right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Ul. G. Narutowicza 11/12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ind w:left="5245"/>
        <w:jc w:val="right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80-233 Gdańsk</w:t>
      </w:r>
    </w:p>
    <w:p w:rsidR="000603A5" w:rsidRPr="004C1E80" w:rsidRDefault="000603A5" w:rsidP="00AA30BF">
      <w:pPr>
        <w:autoSpaceDE w:val="0"/>
        <w:autoSpaceDN w:val="0"/>
        <w:adjustRightInd w:val="0"/>
        <w:spacing w:line="276" w:lineRule="auto"/>
        <w:jc w:val="right"/>
        <w:rPr>
          <w:rFonts w:ascii="Arial" w:eastAsia="Arial Unicode MS" w:hAnsi="Arial" w:cs="Arial"/>
          <w:color w:val="000000"/>
          <w:sz w:val="20"/>
          <w:szCs w:val="20"/>
        </w:rPr>
      </w:pPr>
    </w:p>
    <w:p w:rsidR="00F2371B" w:rsidRPr="00CC26EF" w:rsidRDefault="00C81B3C" w:rsidP="00AA30BF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>Nawiązując do ogłoszenia o postępowaniu o udzielenie zamówienia publicznego prowadzonym</w:t>
      </w:r>
      <w:r w:rsidR="0024135B">
        <w:rPr>
          <w:rFonts w:ascii="Arial" w:eastAsia="Arial Unicode MS" w:hAnsi="Arial" w:cs="Arial"/>
          <w:sz w:val="20"/>
          <w:szCs w:val="20"/>
        </w:rPr>
        <w:br/>
      </w:r>
      <w:r w:rsidRPr="004C1E80">
        <w:rPr>
          <w:rFonts w:ascii="Arial" w:eastAsia="Arial Unicode MS" w:hAnsi="Arial" w:cs="Arial"/>
          <w:sz w:val="20"/>
          <w:szCs w:val="20"/>
        </w:rPr>
        <w:t xml:space="preserve">w trybie przetargu nieograniczonego pn. </w:t>
      </w:r>
      <w:r w:rsidR="00F2371B" w:rsidRPr="00CC26EF">
        <w:rPr>
          <w:rFonts w:ascii="Arial" w:eastAsia="Arial Unicode MS" w:hAnsi="Arial" w:cs="Arial"/>
          <w:b/>
          <w:sz w:val="20"/>
          <w:szCs w:val="20"/>
        </w:rPr>
        <w:t>„</w:t>
      </w:r>
      <w:r w:rsidR="00F2371B" w:rsidRPr="00CC26EF">
        <w:rPr>
          <w:rFonts w:ascii="Arial" w:hAnsi="Arial" w:cs="Arial"/>
          <w:b/>
          <w:color w:val="000000"/>
          <w:sz w:val="20"/>
          <w:szCs w:val="20"/>
        </w:rPr>
        <w:t>Usługa drukowania książek dla jednostek organizacyjnych PG</w:t>
      </w:r>
      <w:r w:rsidR="00F2371B" w:rsidRPr="00CC26EF">
        <w:rPr>
          <w:rFonts w:ascii="Arial" w:eastAsia="Arial Unicode MS" w:hAnsi="Arial" w:cs="Arial"/>
          <w:b/>
          <w:sz w:val="20"/>
          <w:szCs w:val="20"/>
        </w:rPr>
        <w:t>”</w:t>
      </w:r>
    </w:p>
    <w:p w:rsidR="00C81B3C" w:rsidRPr="004C1E80" w:rsidRDefault="00C81B3C" w:rsidP="00AA30BF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my niżej podpisani: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…………………………………………………………………………………………………….…………….....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rPr>
          <w:rFonts w:ascii="Arial" w:eastAsia="Arial Unicode MS" w:hAnsi="Arial" w:cs="Arial"/>
          <w:color w:val="000000"/>
          <w:sz w:val="20"/>
          <w:szCs w:val="20"/>
        </w:rPr>
      </w:pP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………………………………………………………………………..……………………………....……………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(należy podać imiona i nazwiska osób upoważnionych do reprezentowania Wykonawcy)</w:t>
      </w:r>
    </w:p>
    <w:p w:rsidR="000603A5" w:rsidRPr="004C1E80" w:rsidRDefault="000603A5" w:rsidP="00AA30BF">
      <w:pPr>
        <w:autoSpaceDE w:val="0"/>
        <w:autoSpaceDN w:val="0"/>
        <w:adjustRightInd w:val="0"/>
        <w:spacing w:line="276" w:lineRule="auto"/>
        <w:rPr>
          <w:rFonts w:ascii="Arial" w:eastAsia="Arial Unicode MS" w:hAnsi="Arial" w:cs="Arial"/>
          <w:color w:val="000000"/>
          <w:sz w:val="20"/>
          <w:szCs w:val="20"/>
        </w:rPr>
      </w:pP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działający w imieniu i na rzecz: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rPr>
          <w:rFonts w:ascii="Arial" w:eastAsia="Arial Unicode MS" w:hAnsi="Arial" w:cs="Arial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1"/>
        <w:gridCol w:w="5147"/>
      </w:tblGrid>
      <w:tr w:rsidR="00C81B3C" w:rsidRPr="004C1E80" w:rsidTr="003D5EA6">
        <w:tc>
          <w:tcPr>
            <w:tcW w:w="8998" w:type="dxa"/>
            <w:gridSpan w:val="2"/>
          </w:tcPr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Pełna nazwa Wykonawcy</w:t>
            </w:r>
          </w:p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81B3C" w:rsidRPr="004C1E80" w:rsidTr="003D5EA6">
        <w:tc>
          <w:tcPr>
            <w:tcW w:w="8998" w:type="dxa"/>
            <w:gridSpan w:val="2"/>
          </w:tcPr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Adres</w:t>
            </w:r>
          </w:p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81B3C" w:rsidRPr="004C1E80" w:rsidTr="003D5EA6">
        <w:trPr>
          <w:trHeight w:val="412"/>
        </w:trPr>
        <w:tc>
          <w:tcPr>
            <w:tcW w:w="3851" w:type="dxa"/>
          </w:tcPr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REGON</w:t>
            </w:r>
          </w:p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47" w:type="dxa"/>
          </w:tcPr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NIP</w:t>
            </w:r>
          </w:p>
        </w:tc>
      </w:tr>
      <w:tr w:rsidR="00C81B3C" w:rsidRPr="004C1E80" w:rsidTr="003D5EA6">
        <w:trPr>
          <w:trHeight w:val="419"/>
        </w:trPr>
        <w:tc>
          <w:tcPr>
            <w:tcW w:w="3851" w:type="dxa"/>
          </w:tcPr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Nr telefonu</w:t>
            </w:r>
          </w:p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47" w:type="dxa"/>
          </w:tcPr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Nr fa</w:t>
            </w:r>
            <w:r w:rsidR="00A7205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ks</w:t>
            </w: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u</w:t>
            </w:r>
          </w:p>
        </w:tc>
      </w:tr>
      <w:tr w:rsidR="00C81B3C" w:rsidRPr="004C1E80" w:rsidTr="003D5EA6">
        <w:trPr>
          <w:trHeight w:val="411"/>
        </w:trPr>
        <w:tc>
          <w:tcPr>
            <w:tcW w:w="8998" w:type="dxa"/>
            <w:gridSpan w:val="2"/>
          </w:tcPr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 xml:space="preserve">e-mail do kontaktu: </w:t>
            </w:r>
          </w:p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81B3C" w:rsidRPr="004C1E80" w:rsidTr="003D5EA6">
        <w:trPr>
          <w:trHeight w:val="701"/>
        </w:trPr>
        <w:tc>
          <w:tcPr>
            <w:tcW w:w="8998" w:type="dxa"/>
            <w:gridSpan w:val="2"/>
          </w:tcPr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 xml:space="preserve">Nazwa banku i nr rachunku, kod SWIFT na który należy zwrócić wadium </w:t>
            </w:r>
            <w:r w:rsidR="00A7205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4C1E80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(dot. wadium w pieniądzu)</w:t>
            </w:r>
          </w:p>
          <w:p w:rsidR="00C81B3C" w:rsidRPr="004C1E80" w:rsidRDefault="00C81B3C" w:rsidP="003D5EA6">
            <w:pPr>
              <w:autoSpaceDE w:val="0"/>
              <w:autoSpaceDN w:val="0"/>
              <w:adjustRightInd w:val="0"/>
              <w:spacing w:before="60" w:line="276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B5B81" w:rsidRPr="004C1E80" w:rsidRDefault="00FB5B81" w:rsidP="00AA30BF">
      <w:p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</w:p>
    <w:p w:rsidR="00C81B3C" w:rsidRPr="004C1E80" w:rsidRDefault="00C81B3C" w:rsidP="00AA30BF">
      <w:pPr>
        <w:pStyle w:val="Akapitzlist"/>
        <w:numPr>
          <w:ilvl w:val="6"/>
          <w:numId w:val="41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b/>
          <w:bCs/>
          <w:color w:val="000000"/>
          <w:sz w:val="20"/>
          <w:szCs w:val="20"/>
        </w:rPr>
        <w:t>Cena oferty</w:t>
      </w:r>
    </w:p>
    <w:p w:rsidR="00814A9F" w:rsidRDefault="00C81B3C" w:rsidP="00AA30BF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u w:val="single"/>
        </w:rPr>
      </w:pPr>
      <w:r w:rsidRPr="004C1E80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Oświadczamy, że składamy ofertę na dostawę przedmiotu zamówienia, który spełnia wszystkie </w:t>
      </w:r>
      <w:r w:rsidRPr="00FA4923">
        <w:rPr>
          <w:rFonts w:ascii="Arial" w:eastAsia="Arial Unicode MS" w:hAnsi="Arial" w:cs="Arial"/>
          <w:bCs/>
          <w:color w:val="000000"/>
          <w:sz w:val="20"/>
          <w:szCs w:val="20"/>
        </w:rPr>
        <w:t>wymagania Zamawiającego określone w SIWZ</w:t>
      </w:r>
      <w:r w:rsidR="000603A5" w:rsidRPr="00FA4923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</w:t>
      </w:r>
      <w:r w:rsidRPr="00FA4923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za </w:t>
      </w:r>
      <w:r w:rsidR="00707859" w:rsidRPr="00FA4923">
        <w:rPr>
          <w:rFonts w:ascii="Arial" w:eastAsia="Arial Unicode MS" w:hAnsi="Arial" w:cs="Arial"/>
          <w:b/>
          <w:bCs/>
          <w:color w:val="000000"/>
          <w:sz w:val="20"/>
          <w:szCs w:val="20"/>
          <w:u w:val="single"/>
        </w:rPr>
        <w:t>cenę brutto:</w:t>
      </w:r>
      <w:r w:rsidR="00BA29E5" w:rsidRPr="00FA4923">
        <w:rPr>
          <w:rFonts w:ascii="Arial" w:eastAsia="Arial Unicode MS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:rsidR="00814A9F" w:rsidRDefault="00814A9F" w:rsidP="00AA30BF">
      <w:pPr>
        <w:pStyle w:val="Akapitzlist"/>
        <w:spacing w:after="0" w:line="269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814A9F" w:rsidRDefault="00814A9F" w:rsidP="00AA30BF">
      <w:pPr>
        <w:pStyle w:val="Akapitzlist"/>
        <w:numPr>
          <w:ilvl w:val="0"/>
          <w:numId w:val="55"/>
        </w:numPr>
        <w:spacing w:after="0" w:line="269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AB5B73">
        <w:rPr>
          <w:rFonts w:ascii="Arial" w:hAnsi="Arial" w:cs="Arial"/>
          <w:b/>
          <w:bCs/>
          <w:sz w:val="20"/>
          <w:szCs w:val="20"/>
        </w:rPr>
        <w:t xml:space="preserve">za realizację </w:t>
      </w:r>
      <w:r>
        <w:rPr>
          <w:rFonts w:ascii="Arial" w:hAnsi="Arial" w:cs="Arial"/>
          <w:b/>
          <w:bCs/>
          <w:sz w:val="20"/>
          <w:szCs w:val="20"/>
        </w:rPr>
        <w:t xml:space="preserve">zamówienia podstawowego ………………………………. </w:t>
      </w:r>
      <w:r w:rsidRPr="00AB5B73">
        <w:rPr>
          <w:rFonts w:ascii="Arial" w:hAnsi="Arial" w:cs="Arial"/>
          <w:b/>
          <w:bCs/>
          <w:sz w:val="20"/>
          <w:szCs w:val="20"/>
        </w:rPr>
        <w:t>PLN</w:t>
      </w:r>
    </w:p>
    <w:p w:rsidR="00814A9F" w:rsidRDefault="00814A9F" w:rsidP="00AA30BF">
      <w:pPr>
        <w:pStyle w:val="Akapitzlist"/>
        <w:spacing w:after="0" w:line="269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814A9F" w:rsidRPr="00AB5B73" w:rsidRDefault="00814A9F" w:rsidP="00AA30B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69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AB5B73">
        <w:rPr>
          <w:rFonts w:ascii="Arial" w:hAnsi="Arial" w:cs="Arial"/>
          <w:b/>
          <w:sz w:val="20"/>
          <w:szCs w:val="20"/>
          <w:lang w:eastAsia="pl-PL"/>
        </w:rPr>
        <w:t xml:space="preserve">za realizację zamówienia wg prawa opcji </w:t>
      </w:r>
      <w:r>
        <w:rPr>
          <w:rFonts w:ascii="Arial" w:hAnsi="Arial" w:cs="Arial"/>
          <w:b/>
          <w:sz w:val="20"/>
          <w:szCs w:val="20"/>
          <w:lang w:eastAsia="pl-PL"/>
        </w:rPr>
        <w:t>.…………………………......</w:t>
      </w:r>
      <w:r w:rsidRPr="00AB5B73">
        <w:rPr>
          <w:rFonts w:ascii="Arial" w:hAnsi="Arial" w:cs="Arial"/>
          <w:b/>
          <w:sz w:val="20"/>
          <w:szCs w:val="20"/>
          <w:lang w:eastAsia="pl-PL"/>
        </w:rPr>
        <w:t>. PLN</w:t>
      </w:r>
    </w:p>
    <w:p w:rsidR="00814A9F" w:rsidRDefault="00814A9F" w:rsidP="00AA30BF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="Arial" w:eastAsia="Arial Unicode MS" w:hAnsi="Arial" w:cs="Arial"/>
          <w:bCs/>
          <w:color w:val="000000"/>
          <w:sz w:val="20"/>
          <w:szCs w:val="20"/>
        </w:rPr>
      </w:pPr>
    </w:p>
    <w:p w:rsidR="00707859" w:rsidRPr="00BA29E5" w:rsidRDefault="00FA4923" w:rsidP="00AA30BF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  <w:u w:val="single"/>
        </w:rPr>
      </w:pPr>
      <w:r w:rsidRPr="00FA4923">
        <w:rPr>
          <w:rFonts w:ascii="Arial" w:eastAsia="Arial Unicode MS" w:hAnsi="Arial" w:cs="Arial"/>
          <w:bCs/>
          <w:color w:val="000000"/>
          <w:sz w:val="20"/>
          <w:szCs w:val="20"/>
        </w:rPr>
        <w:t>zgodnie z Formularzem rzeczowo</w:t>
      </w:r>
      <w:r w:rsidR="00A7205B">
        <w:rPr>
          <w:rFonts w:ascii="Arial" w:eastAsia="Arial Unicode MS" w:hAnsi="Arial" w:cs="Arial"/>
          <w:bCs/>
          <w:color w:val="000000"/>
          <w:sz w:val="20"/>
          <w:szCs w:val="20"/>
        </w:rPr>
        <w:t>-</w:t>
      </w:r>
      <w:r w:rsidRPr="00FA4923">
        <w:rPr>
          <w:rFonts w:ascii="Arial" w:eastAsia="Arial Unicode MS" w:hAnsi="Arial" w:cs="Arial"/>
          <w:bCs/>
          <w:color w:val="000000"/>
          <w:sz w:val="20"/>
          <w:szCs w:val="20"/>
        </w:rPr>
        <w:t>cenowym</w:t>
      </w:r>
      <w:r w:rsidR="000B45F3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stanowiącym integralną część oferty.</w:t>
      </w:r>
    </w:p>
    <w:p w:rsidR="00AB4451" w:rsidRDefault="00AB4451" w:rsidP="00AA30BF">
      <w:p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b/>
          <w:color w:val="000000"/>
          <w:sz w:val="20"/>
          <w:szCs w:val="20"/>
        </w:rPr>
      </w:pP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jc w:val="both"/>
        <w:rPr>
          <w:rFonts w:ascii="Arial" w:eastAsia="Arial Unicode MS" w:hAnsi="Arial" w:cs="Arial"/>
          <w:b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b/>
          <w:color w:val="000000"/>
          <w:sz w:val="20"/>
          <w:szCs w:val="20"/>
        </w:rPr>
        <w:t xml:space="preserve">Uwaga! </w:t>
      </w:r>
    </w:p>
    <w:p w:rsidR="00C81B3C" w:rsidRPr="004C1E80" w:rsidRDefault="00C81B3C" w:rsidP="00AA30BF">
      <w:pPr>
        <w:pStyle w:val="Akapitzlist"/>
        <w:spacing w:after="0"/>
        <w:ind w:left="425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*Cenę oferty należy określić w wartości brutto (z podatkiem VAT, jeżeli na podstawie odrębnych przepisów sprzedaż towaru podlega obciążeniu podatkiem VAT), w PLN, z dokładnością do 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lastRenderedPageBreak/>
        <w:t>dwóch miejsc po przecinku. Wykonawca zagraniczny mający siedzibę w Unii Europejskiej lub</w:t>
      </w:r>
      <w:r w:rsidR="0024135B">
        <w:rPr>
          <w:rFonts w:ascii="Arial" w:eastAsia="Arial Unicode MS" w:hAnsi="Arial" w:cs="Arial"/>
          <w:color w:val="000000"/>
          <w:sz w:val="20"/>
          <w:szCs w:val="20"/>
        </w:rPr>
        <w:br/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0603A5" w:rsidRDefault="00C81B3C" w:rsidP="00AA30BF">
      <w:pPr>
        <w:pStyle w:val="Akapitzlist"/>
        <w:spacing w:after="0"/>
        <w:ind w:left="425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Oświadczamy, że cena zawiera wszystkie koszty niezbędne do zrealizowania przedmiotu zamówienia, wynikające wprost z opisu przedmiotu zamówienia oraz SIWZ</w:t>
      </w:r>
      <w:r w:rsidR="004A5A8A">
        <w:rPr>
          <w:rFonts w:ascii="Arial" w:eastAsia="Arial Unicode MS" w:hAnsi="Arial" w:cs="Arial"/>
          <w:color w:val="000000"/>
          <w:sz w:val="20"/>
          <w:szCs w:val="20"/>
        </w:rPr>
        <w:t>,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 jak również w nim nie ujęte, a bez których nie można wykonać przedmiotu zamówienia, w szczególności wszelkie opłaty, cł</w:t>
      </w:r>
      <w:r w:rsidR="00B53FD5">
        <w:rPr>
          <w:rFonts w:ascii="Arial" w:eastAsia="Arial Unicode MS" w:hAnsi="Arial" w:cs="Arial"/>
          <w:color w:val="000000"/>
          <w:sz w:val="20"/>
          <w:szCs w:val="20"/>
        </w:rPr>
        <w:t>o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>, zy</w:t>
      </w:r>
      <w:r w:rsidR="00EF780A">
        <w:rPr>
          <w:rFonts w:ascii="Arial" w:eastAsia="Arial Unicode MS" w:hAnsi="Arial" w:cs="Arial"/>
          <w:color w:val="000000"/>
          <w:sz w:val="20"/>
          <w:szCs w:val="20"/>
        </w:rPr>
        <w:t>sk, narzuty, ewentualne upusty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>, koszty transportu, do miejsca wskazanego przez Zamawiającego oraz pozostałe skł</w:t>
      </w:r>
      <w:r w:rsidR="00FB5B81">
        <w:rPr>
          <w:rFonts w:ascii="Arial" w:eastAsia="Arial Unicode MS" w:hAnsi="Arial" w:cs="Arial"/>
          <w:color w:val="000000"/>
          <w:sz w:val="20"/>
          <w:szCs w:val="20"/>
        </w:rPr>
        <w:t>adniki cenotwórcze.</w:t>
      </w:r>
    </w:p>
    <w:p w:rsidR="00FB5B81" w:rsidRPr="00A156AA" w:rsidRDefault="00FB5B81" w:rsidP="00AA30BF">
      <w:pPr>
        <w:pStyle w:val="Akapitzlist"/>
        <w:spacing w:after="0"/>
        <w:ind w:left="425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C81B3C" w:rsidRPr="00BA29E5" w:rsidRDefault="00C81B3C" w:rsidP="00AA30BF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b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Oświadczamy, że wadium za oferowany przedmiot zamówien</w:t>
      </w:r>
      <w:r w:rsidR="00BA29E5">
        <w:rPr>
          <w:rFonts w:ascii="Arial" w:eastAsia="Arial Unicode MS" w:hAnsi="Arial" w:cs="Arial"/>
          <w:color w:val="000000"/>
          <w:sz w:val="20"/>
          <w:szCs w:val="20"/>
        </w:rPr>
        <w:t xml:space="preserve">ia </w:t>
      </w:r>
      <w:r w:rsidR="00707859" w:rsidRPr="00BA29E5">
        <w:rPr>
          <w:rFonts w:ascii="Arial" w:eastAsia="Arial Unicode MS" w:hAnsi="Arial" w:cs="Arial"/>
          <w:color w:val="000000"/>
          <w:sz w:val="20"/>
          <w:szCs w:val="20"/>
        </w:rPr>
        <w:t xml:space="preserve">o </w:t>
      </w:r>
      <w:r w:rsidRPr="00BA29E5">
        <w:rPr>
          <w:rFonts w:ascii="Arial" w:eastAsia="Arial Unicode MS" w:hAnsi="Arial" w:cs="Arial"/>
          <w:color w:val="000000"/>
          <w:sz w:val="20"/>
          <w:szCs w:val="20"/>
        </w:rPr>
        <w:t>wartości …………………..</w:t>
      </w:r>
      <w:r w:rsidR="003D5EA6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 w:rsidRPr="00BA29E5">
        <w:rPr>
          <w:rFonts w:ascii="Arial" w:eastAsia="Arial Unicode MS" w:hAnsi="Arial" w:cs="Arial"/>
          <w:color w:val="000000"/>
          <w:sz w:val="20"/>
          <w:szCs w:val="20"/>
        </w:rPr>
        <w:t xml:space="preserve">zł </w:t>
      </w:r>
      <w:r w:rsidR="00707859" w:rsidRPr="00BA29E5">
        <w:rPr>
          <w:rFonts w:ascii="Arial" w:eastAsia="Arial Unicode MS" w:hAnsi="Arial" w:cs="Arial"/>
          <w:color w:val="000000"/>
          <w:sz w:val="20"/>
          <w:szCs w:val="20"/>
        </w:rPr>
        <w:t xml:space="preserve">– </w:t>
      </w:r>
    </w:p>
    <w:p w:rsidR="00C81B3C" w:rsidRPr="004C1E80" w:rsidRDefault="00C81B3C" w:rsidP="00AA30BF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wnieśliśmy w dniu.........................................</w:t>
      </w:r>
    </w:p>
    <w:p w:rsidR="000603A5" w:rsidRDefault="00C81B3C" w:rsidP="00AA30BF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w formie ……………………………………………………………………………………………</w:t>
      </w:r>
    </w:p>
    <w:p w:rsidR="00C81B3C" w:rsidRPr="004C1E80" w:rsidRDefault="00C81B3C" w:rsidP="00AA30BF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Oświadczamy, że zapoznaliśmy się z treścią</w:t>
      </w:r>
      <w:r w:rsidR="009C46F9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>SIWZ oraz załącznikami i</w:t>
      </w:r>
      <w:r w:rsidR="009C46F9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>nie wnosimy do jej treści zastrzeżeń oraz uznajemy się za związanych określonymi w niej postanowieniami i zasadami postępowania.</w:t>
      </w:r>
    </w:p>
    <w:p w:rsidR="005B798F" w:rsidRPr="004C1E80" w:rsidRDefault="005B798F" w:rsidP="00AA30BF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Oświadczamy, że zapoznaliśmy się z postanowieniami umowy, która stanowi załącznik do SIWZ</w:t>
      </w:r>
      <w:r>
        <w:rPr>
          <w:rFonts w:ascii="Arial" w:eastAsia="Arial Unicode MS" w:hAnsi="Arial" w:cs="Arial"/>
          <w:color w:val="000000"/>
          <w:sz w:val="20"/>
          <w:szCs w:val="20"/>
        </w:rPr>
        <w:br/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>i nie wnosimy do jej treści zastrzeżeń. Zobowiązujemy się w przypadku wyboru naszej oferty do zawarcia umowy na określonych w niej warunkach, w miejscu i terminie wyznaczonym przez Zamawiającego.</w:t>
      </w:r>
    </w:p>
    <w:p w:rsidR="005B798F" w:rsidRPr="00BD68D7" w:rsidRDefault="005B798F" w:rsidP="00AA30BF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Oświadczamy, że </w:t>
      </w:r>
      <w:r w:rsidR="00EB644D">
        <w:rPr>
          <w:rFonts w:ascii="Arial" w:eastAsia="Arial Unicode MS" w:hAnsi="Arial" w:cs="Arial"/>
          <w:color w:val="000000"/>
          <w:sz w:val="20"/>
          <w:szCs w:val="20"/>
        </w:rPr>
        <w:t>zamówienie jednostkowe</w:t>
      </w:r>
      <w:r w:rsidRPr="004C1E80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zrealizujemy w terminie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t>:</w:t>
      </w:r>
    </w:p>
    <w:p w:rsidR="005B798F" w:rsidRDefault="00EB644D" w:rsidP="00B53FD5">
      <w:pPr>
        <w:pStyle w:val="Akapitzlist"/>
        <w:numPr>
          <w:ilvl w:val="1"/>
          <w:numId w:val="54"/>
        </w:numPr>
        <w:spacing w:after="0"/>
        <w:ind w:left="558" w:hanging="218"/>
        <w:jc w:val="both"/>
        <w:rPr>
          <w:rFonts w:ascii="Arial" w:eastAsia="Arial Unicode MS" w:hAnsi="Arial" w:cs="Arial"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dla książek w oprawie miękkiej blokowej klejonej oraz wkładek do książek </w:t>
      </w:r>
      <w:r w:rsidR="00BC3F25">
        <w:rPr>
          <w:rFonts w:ascii="Arial" w:eastAsia="Arial Unicode MS" w:hAnsi="Arial" w:cs="Arial"/>
          <w:bCs/>
          <w:color w:val="000000"/>
          <w:sz w:val="20"/>
          <w:szCs w:val="20"/>
        </w:rPr>
        <w:t>–</w:t>
      </w:r>
      <w:r w:rsidR="009C46F9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</w:t>
      </w:r>
      <w:r w:rsidR="005B798F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…………..……… dni 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roboczych </w:t>
      </w:r>
      <w:r w:rsidR="005B798F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od </w:t>
      </w:r>
      <w:r w:rsidR="00E41A18">
        <w:rPr>
          <w:rFonts w:ascii="Arial" w:eastAsia="Arial Unicode MS" w:hAnsi="Arial" w:cs="Arial"/>
          <w:bCs/>
          <w:color w:val="000000"/>
          <w:sz w:val="20"/>
          <w:szCs w:val="20"/>
        </w:rPr>
        <w:t>dnia przesłania/przekazania zamówienia jednostkowego</w:t>
      </w:r>
    </w:p>
    <w:p w:rsidR="005B798F" w:rsidRPr="00E41A18" w:rsidRDefault="00EB644D" w:rsidP="00B53FD5">
      <w:pPr>
        <w:pStyle w:val="Akapitzlist"/>
        <w:numPr>
          <w:ilvl w:val="1"/>
          <w:numId w:val="54"/>
        </w:numPr>
        <w:spacing w:after="0"/>
        <w:ind w:left="558" w:hanging="21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E41A18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dla książek w oprawie twardej szytej nićmi </w:t>
      </w:r>
      <w:r w:rsidR="004C3C75">
        <w:rPr>
          <w:rFonts w:ascii="Arial" w:eastAsia="Arial Unicode MS" w:hAnsi="Arial" w:cs="Arial"/>
          <w:bCs/>
          <w:color w:val="000000"/>
          <w:sz w:val="20"/>
          <w:szCs w:val="20"/>
        </w:rPr>
        <w:t>–</w:t>
      </w:r>
      <w:r w:rsidRPr="00E41A18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</w:t>
      </w:r>
      <w:r w:rsidR="005B798F" w:rsidRPr="00E41A18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…………………. dni </w:t>
      </w:r>
      <w:r w:rsidRPr="00E41A18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roboczych </w:t>
      </w:r>
      <w:r w:rsidR="00E41A18">
        <w:rPr>
          <w:rFonts w:ascii="Arial" w:eastAsia="Arial Unicode MS" w:hAnsi="Arial" w:cs="Arial"/>
          <w:bCs/>
          <w:color w:val="000000"/>
          <w:sz w:val="20"/>
          <w:szCs w:val="20"/>
        </w:rPr>
        <w:t>od dnia przesłania/przekazania zamówienia jednostkowego</w:t>
      </w:r>
    </w:p>
    <w:p w:rsidR="00E41A18" w:rsidRDefault="00E41A18" w:rsidP="00AA30BF">
      <w:pPr>
        <w:spacing w:line="276" w:lineRule="auto"/>
        <w:ind w:firstLine="360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5B798F" w:rsidRPr="004C1E80" w:rsidRDefault="005B798F" w:rsidP="00AA30BF">
      <w:pPr>
        <w:spacing w:line="276" w:lineRule="auto"/>
        <w:ind w:left="426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UWAGA!</w:t>
      </w:r>
    </w:p>
    <w:p w:rsidR="005B798F" w:rsidRPr="004C1E80" w:rsidRDefault="005B798F" w:rsidP="00AA30BF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realizacji zamówienia</w:t>
      </w:r>
      <w:r w:rsidRPr="004C1E80">
        <w:rPr>
          <w:rFonts w:ascii="Arial" w:hAnsi="Arial" w:cs="Arial"/>
          <w:sz w:val="20"/>
          <w:szCs w:val="20"/>
        </w:rPr>
        <w:t xml:space="preserve"> jest jednym z </w:t>
      </w:r>
      <w:r w:rsidRPr="004C1E80">
        <w:rPr>
          <w:rFonts w:ascii="Arial" w:hAnsi="Arial" w:cs="Arial"/>
          <w:iCs/>
          <w:sz w:val="20"/>
          <w:szCs w:val="20"/>
        </w:rPr>
        <w:t>kryteriów oceny</w:t>
      </w:r>
      <w:r w:rsidRPr="004C1E80">
        <w:rPr>
          <w:rFonts w:ascii="Arial" w:hAnsi="Arial" w:cs="Arial"/>
          <w:sz w:val="20"/>
          <w:szCs w:val="20"/>
        </w:rPr>
        <w:t xml:space="preserve"> ofert i podlega ocenie punktowej. </w:t>
      </w:r>
    </w:p>
    <w:p w:rsidR="005B798F" w:rsidRPr="004C1E80" w:rsidRDefault="005B798F" w:rsidP="00AA30BF">
      <w:pPr>
        <w:spacing w:line="276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W przypadku nie wpisania na druku oferty terminu Zamawiający uzna, iż Wykonawca oświadcza,</w:t>
      </w:r>
      <w:r w:rsidR="009C46F9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000000"/>
          <w:sz w:val="20"/>
          <w:szCs w:val="20"/>
        </w:rPr>
        <w:t>że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 w:rsidR="00E41A18">
        <w:rPr>
          <w:rFonts w:ascii="Arial" w:eastAsia="Arial Unicode MS" w:hAnsi="Arial" w:cs="Arial"/>
          <w:sz w:val="20"/>
          <w:szCs w:val="20"/>
        </w:rPr>
        <w:t>zamówienie jednostkowe</w:t>
      </w:r>
      <w:r>
        <w:rPr>
          <w:rFonts w:ascii="Arial" w:eastAsia="Arial Unicode MS" w:hAnsi="Arial" w:cs="Arial"/>
          <w:sz w:val="20"/>
          <w:szCs w:val="20"/>
        </w:rPr>
        <w:t xml:space="preserve"> zrealizuje w terminie </w:t>
      </w:r>
      <w:r w:rsidR="00EB644D">
        <w:rPr>
          <w:rFonts w:ascii="Arial" w:eastAsia="Arial Unicode MS" w:hAnsi="Arial" w:cs="Arial"/>
          <w:sz w:val="20"/>
          <w:szCs w:val="20"/>
        </w:rPr>
        <w:t xml:space="preserve">dla pkt 1) </w:t>
      </w:r>
      <w:r w:rsidR="004C3C75">
        <w:rPr>
          <w:rFonts w:ascii="Arial" w:eastAsia="Arial Unicode MS" w:hAnsi="Arial" w:cs="Arial"/>
          <w:sz w:val="20"/>
          <w:szCs w:val="20"/>
        </w:rPr>
        <w:t>–</w:t>
      </w:r>
      <w:r w:rsidR="009C46F9">
        <w:rPr>
          <w:rFonts w:ascii="Arial" w:eastAsia="Arial Unicode MS" w:hAnsi="Arial" w:cs="Arial"/>
          <w:sz w:val="20"/>
          <w:szCs w:val="20"/>
        </w:rPr>
        <w:t xml:space="preserve"> </w:t>
      </w:r>
      <w:r w:rsidR="00EB644D">
        <w:rPr>
          <w:rFonts w:ascii="Arial" w:eastAsia="Arial Unicode MS" w:hAnsi="Arial" w:cs="Arial"/>
          <w:sz w:val="20"/>
          <w:szCs w:val="20"/>
        </w:rPr>
        <w:t>14 dni roboczych, dla pkt. 2) – 21 dni roboczych</w:t>
      </w:r>
      <w:r w:rsidRPr="004C1E80">
        <w:rPr>
          <w:rFonts w:ascii="Arial" w:eastAsia="Arial Unicode MS" w:hAnsi="Arial" w:cs="Arial"/>
          <w:sz w:val="20"/>
          <w:szCs w:val="20"/>
        </w:rPr>
        <w:t>.</w:t>
      </w:r>
    </w:p>
    <w:p w:rsidR="005B798F" w:rsidRDefault="005B798F" w:rsidP="00AA30BF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Oświadczamy, że </w:t>
      </w:r>
      <w:r w:rsidRPr="004C1E80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akceptujemy 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>warunki płatności określone we wzorze umowy.</w:t>
      </w:r>
    </w:p>
    <w:p w:rsidR="00E41A18" w:rsidRPr="00E41A18" w:rsidRDefault="00E41A18" w:rsidP="00AA30BF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E41A18">
        <w:rPr>
          <w:rFonts w:ascii="Arial" w:hAnsi="Arial" w:cs="Arial"/>
          <w:bCs/>
          <w:color w:val="000000"/>
          <w:sz w:val="20"/>
          <w:szCs w:val="20"/>
        </w:rPr>
        <w:t xml:space="preserve">Oświadczam/y, </w:t>
      </w:r>
      <w:r w:rsidRPr="00E41A18">
        <w:rPr>
          <w:rFonts w:ascii="Arial" w:hAnsi="Arial" w:cs="Arial"/>
          <w:color w:val="000000"/>
          <w:sz w:val="20"/>
          <w:szCs w:val="20"/>
        </w:rPr>
        <w:t>że wykonamy zamówienie w terminie od dnia podpisania umowy przez 12 m</w:t>
      </w:r>
      <w:r w:rsidR="00BC3F25">
        <w:rPr>
          <w:rFonts w:ascii="Arial" w:hAnsi="Arial" w:cs="Arial"/>
          <w:color w:val="000000"/>
          <w:sz w:val="20"/>
          <w:szCs w:val="20"/>
        </w:rPr>
        <w:t>iesię</w:t>
      </w:r>
      <w:r w:rsidRPr="00E41A18">
        <w:rPr>
          <w:rFonts w:ascii="Arial" w:hAnsi="Arial" w:cs="Arial"/>
          <w:color w:val="000000"/>
          <w:sz w:val="20"/>
          <w:szCs w:val="20"/>
        </w:rPr>
        <w:t>cy lub do wyczerpania kwoty wynagrodzenia umownego</w:t>
      </w:r>
      <w:ins w:id="0" w:author="Ewa Pacocha" w:date="2015-11-20T12:47:00Z">
        <w:r w:rsidR="005D4689">
          <w:rPr>
            <w:rFonts w:ascii="Arial" w:hAnsi="Arial" w:cs="Arial"/>
            <w:color w:val="000000"/>
            <w:sz w:val="20"/>
            <w:szCs w:val="20"/>
          </w:rPr>
          <w:t>.</w:t>
        </w:r>
      </w:ins>
      <w:del w:id="1" w:author="Ewa Pacocha" w:date="2015-11-20T12:47:00Z">
        <w:r w:rsidRPr="00E41A18" w:rsidDel="005D4689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</w:del>
    </w:p>
    <w:p w:rsidR="005B798F" w:rsidRPr="00742F28" w:rsidRDefault="005B798F" w:rsidP="00AA30BF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Uważamy 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>się za związanych niniejszą ofertą na czas wskazany w specyfikacji, czyli przez okres 60 dni od upływu terminu składania ofert.</w:t>
      </w:r>
    </w:p>
    <w:p w:rsidR="005B798F" w:rsidRPr="003D5EA6" w:rsidRDefault="005B798F" w:rsidP="00AA30BF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O</w:t>
      </w:r>
      <w:r w:rsidRPr="00742F28">
        <w:rPr>
          <w:rFonts w:ascii="Arial" w:hAnsi="Arial" w:cs="Arial"/>
          <w:color w:val="000000"/>
          <w:sz w:val="20"/>
          <w:szCs w:val="20"/>
          <w:lang w:eastAsia="pl-PL"/>
        </w:rPr>
        <w:t>świadczamy, że udzielamy</w:t>
      </w:r>
      <w:r>
        <w:rPr>
          <w:rFonts w:ascii="Arial" w:eastAsia="Arial Unicode MS" w:hAnsi="Arial" w:cs="Arial"/>
          <w:color w:val="000000"/>
          <w:sz w:val="20"/>
        </w:rPr>
        <w:t xml:space="preserve"> 24</w:t>
      </w:r>
      <w:ins w:id="2" w:author="igolecka" w:date="2015-11-23T08:53:00Z">
        <w:r w:rsidR="005415A3">
          <w:rPr>
            <w:rFonts w:ascii="Arial" w:eastAsia="Arial Unicode MS" w:hAnsi="Arial" w:cs="Arial"/>
            <w:color w:val="000000"/>
            <w:sz w:val="20"/>
          </w:rPr>
          <w:t>-</w:t>
        </w:r>
      </w:ins>
      <w:del w:id="3" w:author="igolecka" w:date="2015-11-23T08:53:00Z">
        <w:r w:rsidDel="005415A3">
          <w:rPr>
            <w:rFonts w:ascii="Arial" w:eastAsia="Arial Unicode MS" w:hAnsi="Arial" w:cs="Arial"/>
            <w:color w:val="000000"/>
            <w:sz w:val="20"/>
          </w:rPr>
          <w:delText xml:space="preserve"> </w:delText>
        </w:r>
      </w:del>
      <w:r>
        <w:rPr>
          <w:rFonts w:ascii="Arial" w:eastAsia="Arial Unicode MS" w:hAnsi="Arial" w:cs="Arial"/>
          <w:color w:val="000000"/>
          <w:sz w:val="20"/>
        </w:rPr>
        <w:t xml:space="preserve">miesięcznej </w:t>
      </w:r>
      <w:r w:rsidRPr="00742F28">
        <w:rPr>
          <w:rFonts w:ascii="Arial" w:eastAsia="Arial Unicode MS" w:hAnsi="Arial" w:cs="Arial"/>
          <w:color w:val="000000"/>
          <w:sz w:val="20"/>
        </w:rPr>
        <w:t>gwarancji na dostarczony przedmiot zamówienia.</w:t>
      </w:r>
    </w:p>
    <w:p w:rsidR="00C81B3C" w:rsidRPr="003D5EA6" w:rsidRDefault="00C81B3C" w:rsidP="003D5EA6">
      <w:pPr>
        <w:pStyle w:val="Akapitzlist"/>
        <w:numPr>
          <w:ilvl w:val="0"/>
          <w:numId w:val="41"/>
        </w:numPr>
        <w:spacing w:after="0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3D5EA6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Załącznikami </w:t>
      </w:r>
      <w:r w:rsidRPr="003D5EA6">
        <w:rPr>
          <w:rFonts w:ascii="Arial" w:eastAsia="Arial Unicode MS" w:hAnsi="Arial" w:cs="Arial"/>
          <w:color w:val="000000"/>
          <w:sz w:val="20"/>
          <w:szCs w:val="20"/>
        </w:rPr>
        <w:t>do niniejszej oferty, stanowiącymi jej integralną część są:</w:t>
      </w:r>
    </w:p>
    <w:p w:rsidR="00C81B3C" w:rsidRPr="00944EB2" w:rsidRDefault="00944EB2" w:rsidP="00AA30BF">
      <w:pPr>
        <w:pStyle w:val="Akapitzlist"/>
        <w:numPr>
          <w:ilvl w:val="1"/>
          <w:numId w:val="41"/>
        </w:numPr>
        <w:spacing w:after="0"/>
        <w:jc w:val="both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>…………………………………………………………………….</w:t>
      </w:r>
      <w:r w:rsidR="00C81B3C" w:rsidRPr="00944EB2">
        <w:rPr>
          <w:rFonts w:ascii="Arial" w:eastAsia="Arial Unicode MS" w:hAnsi="Arial" w:cs="Arial"/>
          <w:color w:val="000000"/>
          <w:sz w:val="20"/>
          <w:szCs w:val="20"/>
        </w:rPr>
        <w:t xml:space="preserve">. </w:t>
      </w:r>
    </w:p>
    <w:p w:rsidR="00944EB2" w:rsidRDefault="00944EB2" w:rsidP="00AA30BF">
      <w:pPr>
        <w:pStyle w:val="Akapitzlist"/>
        <w:numPr>
          <w:ilvl w:val="1"/>
          <w:numId w:val="41"/>
        </w:numPr>
        <w:spacing w:after="0"/>
        <w:jc w:val="both"/>
        <w:rPr>
          <w:rFonts w:ascii="Arial" w:eastAsia="Arial Unicode MS" w:hAnsi="Arial" w:cs="Arial"/>
          <w:sz w:val="20"/>
          <w:szCs w:val="20"/>
        </w:rPr>
      </w:pPr>
      <w:r w:rsidRPr="00944EB2">
        <w:rPr>
          <w:rFonts w:ascii="Arial" w:eastAsia="Arial Unicode MS" w:hAnsi="Arial" w:cs="Arial"/>
          <w:sz w:val="20"/>
          <w:szCs w:val="20"/>
        </w:rPr>
        <w:t>…………………………………………………………………….</w:t>
      </w:r>
    </w:p>
    <w:p w:rsidR="00944EB2" w:rsidRDefault="00944EB2" w:rsidP="00AA30BF">
      <w:pPr>
        <w:pStyle w:val="Akapitzlist"/>
        <w:numPr>
          <w:ilvl w:val="1"/>
          <w:numId w:val="41"/>
        </w:numPr>
        <w:spacing w:after="0"/>
        <w:jc w:val="both"/>
        <w:rPr>
          <w:rFonts w:ascii="Arial" w:eastAsia="Arial Unicode MS" w:hAnsi="Arial" w:cs="Arial"/>
          <w:sz w:val="20"/>
          <w:szCs w:val="20"/>
        </w:rPr>
      </w:pPr>
      <w:r w:rsidRPr="00944EB2">
        <w:rPr>
          <w:rFonts w:ascii="Arial" w:eastAsia="Arial Unicode MS" w:hAnsi="Arial" w:cs="Arial"/>
          <w:sz w:val="20"/>
          <w:szCs w:val="20"/>
        </w:rPr>
        <w:t>…………………………………………………………………….</w:t>
      </w:r>
    </w:p>
    <w:p w:rsidR="00C81B3C" w:rsidRDefault="00C81B3C" w:rsidP="00AA30BF">
      <w:pPr>
        <w:pStyle w:val="Akapitzlist"/>
        <w:numPr>
          <w:ilvl w:val="1"/>
          <w:numId w:val="41"/>
        </w:numPr>
        <w:spacing w:after="0"/>
        <w:jc w:val="both"/>
        <w:rPr>
          <w:rFonts w:ascii="Arial" w:eastAsia="Arial Unicode MS" w:hAnsi="Arial" w:cs="Arial"/>
          <w:sz w:val="20"/>
          <w:szCs w:val="20"/>
        </w:rPr>
      </w:pPr>
      <w:r w:rsidRPr="00944EB2">
        <w:rPr>
          <w:rFonts w:ascii="Arial" w:eastAsia="Arial Unicode MS" w:hAnsi="Arial" w:cs="Arial"/>
          <w:sz w:val="20"/>
          <w:szCs w:val="20"/>
        </w:rPr>
        <w:t>…………………………………………………………………….</w:t>
      </w:r>
    </w:p>
    <w:p w:rsidR="00C81B3C" w:rsidRPr="00944EB2" w:rsidRDefault="00C81B3C" w:rsidP="00AA30BF">
      <w:pPr>
        <w:pStyle w:val="Akapitzlist"/>
        <w:numPr>
          <w:ilvl w:val="1"/>
          <w:numId w:val="41"/>
        </w:numPr>
        <w:spacing w:after="0"/>
        <w:jc w:val="both"/>
        <w:rPr>
          <w:rFonts w:ascii="Arial" w:eastAsia="Arial Unicode MS" w:hAnsi="Arial" w:cs="Arial"/>
          <w:sz w:val="20"/>
          <w:szCs w:val="20"/>
        </w:rPr>
      </w:pPr>
      <w:r w:rsidRPr="00944EB2">
        <w:rPr>
          <w:rFonts w:ascii="Arial" w:eastAsia="Arial Unicode MS" w:hAnsi="Arial" w:cs="Arial"/>
          <w:sz w:val="20"/>
          <w:szCs w:val="20"/>
        </w:rPr>
        <w:t>…………………………………………………………………….</w:t>
      </w: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…..............., dnia …...............2015 r.</w:t>
      </w:r>
      <w:r w:rsidR="009C46F9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</w:p>
    <w:p w:rsidR="00C81B3C" w:rsidRDefault="00C81B3C" w:rsidP="00AA30BF">
      <w:pPr>
        <w:autoSpaceDE w:val="0"/>
        <w:autoSpaceDN w:val="0"/>
        <w:adjustRightInd w:val="0"/>
        <w:spacing w:line="276" w:lineRule="auto"/>
        <w:ind w:left="4605" w:firstLine="351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905B48" w:rsidRDefault="00905B48" w:rsidP="00AA30BF">
      <w:pPr>
        <w:autoSpaceDE w:val="0"/>
        <w:autoSpaceDN w:val="0"/>
        <w:adjustRightInd w:val="0"/>
        <w:spacing w:line="276" w:lineRule="auto"/>
        <w:ind w:left="4605" w:firstLine="351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905B48" w:rsidRPr="004C1E80" w:rsidRDefault="00905B48" w:rsidP="00AA30BF">
      <w:pPr>
        <w:autoSpaceDE w:val="0"/>
        <w:autoSpaceDN w:val="0"/>
        <w:adjustRightInd w:val="0"/>
        <w:spacing w:line="276" w:lineRule="auto"/>
        <w:ind w:left="4605" w:firstLine="351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C81B3C" w:rsidRPr="003E18F0" w:rsidRDefault="009C46F9" w:rsidP="00AA30BF">
      <w:pPr>
        <w:autoSpaceDE w:val="0"/>
        <w:autoSpaceDN w:val="0"/>
        <w:adjustRightInd w:val="0"/>
        <w:spacing w:line="276" w:lineRule="auto"/>
        <w:ind w:left="4605" w:firstLine="351"/>
        <w:jc w:val="both"/>
        <w:rPr>
          <w:rFonts w:ascii="Arial" w:eastAsia="Arial Unicode MS" w:hAnsi="Arial" w:cs="Arial"/>
          <w:color w:val="000000"/>
          <w:sz w:val="16"/>
          <w:szCs w:val="16"/>
        </w:rPr>
      </w:pPr>
      <w:r>
        <w:rPr>
          <w:rFonts w:ascii="Arial" w:eastAsia="Arial Unicode MS" w:hAnsi="Arial" w:cs="Arial"/>
          <w:color w:val="000000"/>
          <w:sz w:val="16"/>
          <w:szCs w:val="16"/>
        </w:rPr>
        <w:t xml:space="preserve"> </w:t>
      </w:r>
      <w:r w:rsidR="00C81B3C" w:rsidRPr="003E18F0">
        <w:rPr>
          <w:rFonts w:ascii="Arial" w:eastAsia="Arial Unicode MS" w:hAnsi="Arial" w:cs="Arial"/>
          <w:color w:val="000000"/>
          <w:sz w:val="16"/>
          <w:szCs w:val="16"/>
        </w:rPr>
        <w:t>……..................................................</w:t>
      </w:r>
    </w:p>
    <w:p w:rsidR="00C81B3C" w:rsidRPr="003E18F0" w:rsidRDefault="009C46F9" w:rsidP="00AA30BF">
      <w:pPr>
        <w:autoSpaceDE w:val="0"/>
        <w:autoSpaceDN w:val="0"/>
        <w:adjustRightInd w:val="0"/>
        <w:ind w:left="357"/>
        <w:jc w:val="both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 xml:space="preserve"> </w:t>
      </w:r>
      <w:r w:rsidR="00C81B3C" w:rsidRPr="003E18F0">
        <w:rPr>
          <w:rFonts w:ascii="Arial" w:eastAsia="Arial Unicode MS" w:hAnsi="Arial" w:cs="Arial"/>
          <w:sz w:val="16"/>
          <w:szCs w:val="16"/>
        </w:rPr>
        <w:t>(podpis własnoręczny osoby(osób)</w:t>
      </w:r>
      <w:r>
        <w:rPr>
          <w:rFonts w:ascii="Arial" w:eastAsia="Arial Unicode MS" w:hAnsi="Arial" w:cs="Arial"/>
          <w:sz w:val="16"/>
          <w:szCs w:val="16"/>
        </w:rPr>
        <w:t xml:space="preserve"> </w:t>
      </w:r>
    </w:p>
    <w:p w:rsidR="00C81B3C" w:rsidRPr="003E18F0" w:rsidRDefault="00C81B3C" w:rsidP="00AA30BF">
      <w:pPr>
        <w:ind w:left="4200"/>
        <w:jc w:val="center"/>
        <w:rPr>
          <w:rFonts w:ascii="Arial" w:eastAsia="Arial Unicode MS" w:hAnsi="Arial" w:cs="Arial"/>
          <w:sz w:val="16"/>
          <w:szCs w:val="16"/>
        </w:rPr>
      </w:pPr>
      <w:r w:rsidRPr="003E18F0">
        <w:rPr>
          <w:rFonts w:ascii="Arial" w:eastAsia="Arial Unicode MS" w:hAnsi="Arial" w:cs="Arial"/>
          <w:sz w:val="16"/>
          <w:szCs w:val="16"/>
        </w:rPr>
        <w:t xml:space="preserve"> uprawnionej(</w:t>
      </w:r>
      <w:proofErr w:type="spellStart"/>
      <w:r w:rsidRPr="003E18F0">
        <w:rPr>
          <w:rFonts w:ascii="Arial" w:eastAsia="Arial Unicode MS" w:hAnsi="Arial" w:cs="Arial"/>
          <w:sz w:val="16"/>
          <w:szCs w:val="16"/>
        </w:rPr>
        <w:t>ych</w:t>
      </w:r>
      <w:proofErr w:type="spellEnd"/>
      <w:r w:rsidRPr="003E18F0">
        <w:rPr>
          <w:rFonts w:ascii="Arial" w:eastAsia="Arial Unicode MS" w:hAnsi="Arial" w:cs="Arial"/>
          <w:sz w:val="16"/>
          <w:szCs w:val="16"/>
        </w:rPr>
        <w:t>) do reprezentowania wykonawcy)</w:t>
      </w:r>
    </w:p>
    <w:p w:rsidR="005F5D64" w:rsidRDefault="005F5D64" w:rsidP="00AA30BF">
      <w:pPr>
        <w:autoSpaceDE w:val="0"/>
        <w:autoSpaceDN w:val="0"/>
        <w:adjustRightInd w:val="0"/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  <w:sectPr w:rsidR="005F5D64" w:rsidSect="00EF780A">
          <w:headerReference w:type="default" r:id="rId9"/>
          <w:pgSz w:w="11906" w:h="16838"/>
          <w:pgMar w:top="1276" w:right="1418" w:bottom="1134" w:left="1418" w:header="284" w:footer="521" w:gutter="0"/>
          <w:cols w:space="708"/>
          <w:docGrid w:linePitch="360"/>
        </w:sectPr>
      </w:pPr>
    </w:p>
    <w:p w:rsidR="005F5D64" w:rsidRDefault="004A37FF" w:rsidP="00AA30BF">
      <w:pPr>
        <w:autoSpaceDE w:val="0"/>
        <w:autoSpaceDN w:val="0"/>
        <w:adjustRightInd w:val="0"/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lastRenderedPageBreak/>
        <w:t>Załącznik nr 1A</w:t>
      </w:r>
    </w:p>
    <w:p w:rsidR="005F5D64" w:rsidRPr="005F5D64" w:rsidRDefault="005F5D64" w:rsidP="00AA30BF">
      <w:pPr>
        <w:rPr>
          <w:rFonts w:ascii="Arial" w:eastAsia="Arial Unicode MS" w:hAnsi="Arial" w:cs="Arial"/>
          <w:sz w:val="20"/>
          <w:szCs w:val="20"/>
        </w:rPr>
      </w:pPr>
    </w:p>
    <w:p w:rsidR="005F5D64" w:rsidRPr="005F5D64" w:rsidRDefault="005F5D64" w:rsidP="00AA30BF">
      <w:pPr>
        <w:rPr>
          <w:rFonts w:ascii="Arial" w:eastAsia="Arial Unicode MS" w:hAnsi="Arial" w:cs="Arial"/>
          <w:sz w:val="20"/>
          <w:szCs w:val="20"/>
        </w:rPr>
      </w:pPr>
    </w:p>
    <w:p w:rsidR="005F5D64" w:rsidRDefault="005F5D64" w:rsidP="00AA30BF">
      <w:pPr>
        <w:rPr>
          <w:rFonts w:ascii="Arial" w:eastAsia="Arial Unicode MS" w:hAnsi="Arial" w:cs="Arial"/>
          <w:sz w:val="20"/>
          <w:szCs w:val="20"/>
        </w:rPr>
      </w:pPr>
    </w:p>
    <w:p w:rsidR="004A3179" w:rsidRPr="005F5D64" w:rsidRDefault="004A3179" w:rsidP="00AA30BF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5F5D64">
        <w:rPr>
          <w:rFonts w:ascii="Arial" w:hAnsi="Arial" w:cs="Arial"/>
          <w:b/>
          <w:bCs/>
          <w:sz w:val="18"/>
          <w:szCs w:val="18"/>
        </w:rPr>
        <w:t>I. KSIĄŻKI – OPRAWA MIĘKKA BLOKOWA KLEJONA (CPV 79823000-9 TA01-2)</w:t>
      </w:r>
    </w:p>
    <w:p w:rsidR="004A3179" w:rsidRPr="005F5D64" w:rsidRDefault="004A3179" w:rsidP="00AA30BF">
      <w:pPr>
        <w:rPr>
          <w:rFonts w:ascii="Arial" w:hAnsi="Arial" w:cs="Arial"/>
          <w:sz w:val="18"/>
          <w:szCs w:val="18"/>
        </w:rPr>
      </w:pPr>
    </w:p>
    <w:p w:rsidR="004A3179" w:rsidRPr="005F5D64" w:rsidRDefault="004A3179" w:rsidP="00AA30BF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5F5D64">
        <w:rPr>
          <w:rFonts w:ascii="Arial" w:hAnsi="Arial" w:cs="Arial"/>
          <w:b/>
          <w:bCs/>
          <w:sz w:val="18"/>
          <w:szCs w:val="18"/>
        </w:rPr>
        <w:t>Uwagi:</w:t>
      </w:r>
    </w:p>
    <w:p w:rsidR="004A3179" w:rsidRPr="005F5D64" w:rsidRDefault="004A3179" w:rsidP="00AA30BF">
      <w:pPr>
        <w:rPr>
          <w:rFonts w:ascii="Arial" w:hAnsi="Arial" w:cs="Arial"/>
          <w:sz w:val="18"/>
          <w:szCs w:val="18"/>
        </w:rPr>
      </w:pPr>
      <w:r w:rsidRPr="005F5D64">
        <w:rPr>
          <w:rFonts w:ascii="Arial" w:hAnsi="Arial" w:cs="Arial"/>
          <w:sz w:val="18"/>
          <w:szCs w:val="18"/>
        </w:rPr>
        <w:t>1. Liczby stron są umowne i mogą ulegać fluktuacjom +/–15%.</w:t>
      </w:r>
    </w:p>
    <w:p w:rsidR="004A3179" w:rsidRPr="005F5D64" w:rsidRDefault="004A3179" w:rsidP="00AA30BF">
      <w:pPr>
        <w:rPr>
          <w:rFonts w:ascii="Arial" w:hAnsi="Arial" w:cs="Arial"/>
          <w:sz w:val="18"/>
          <w:szCs w:val="18"/>
        </w:rPr>
      </w:pPr>
      <w:r w:rsidRPr="005F5D64">
        <w:rPr>
          <w:rFonts w:ascii="Arial" w:hAnsi="Arial" w:cs="Arial"/>
          <w:sz w:val="18"/>
          <w:szCs w:val="18"/>
        </w:rPr>
        <w:t>2. Wielkości nakładów są umowne i mogą ulegać zwiększeniu lub zmniejszeniu maksymalnie o +/–15%.</w:t>
      </w:r>
    </w:p>
    <w:p w:rsidR="004A3179" w:rsidRPr="005F5D64" w:rsidRDefault="004A3179" w:rsidP="00AA30BF">
      <w:pPr>
        <w:rPr>
          <w:rFonts w:ascii="Arial" w:hAnsi="Arial" w:cs="Arial"/>
          <w:sz w:val="18"/>
          <w:szCs w:val="18"/>
        </w:rPr>
      </w:pPr>
      <w:r w:rsidRPr="005F5D64">
        <w:rPr>
          <w:rFonts w:ascii="Arial" w:hAnsi="Arial" w:cs="Arial"/>
          <w:sz w:val="18"/>
          <w:szCs w:val="18"/>
        </w:rPr>
        <w:t xml:space="preserve">3. W przypadku zmiany wielkości nakładu ceny jednostkowe podane poniżej pozostają </w:t>
      </w:r>
      <w:r>
        <w:rPr>
          <w:rFonts w:ascii="Arial" w:hAnsi="Arial" w:cs="Arial"/>
          <w:sz w:val="18"/>
          <w:szCs w:val="18"/>
        </w:rPr>
        <w:t>n</w:t>
      </w:r>
      <w:r w:rsidRPr="005F5D64">
        <w:rPr>
          <w:rFonts w:ascii="Arial" w:hAnsi="Arial" w:cs="Arial"/>
          <w:sz w:val="18"/>
          <w:szCs w:val="18"/>
        </w:rPr>
        <w:t xml:space="preserve">iezmienione. </w:t>
      </w:r>
    </w:p>
    <w:p w:rsidR="004A3179" w:rsidRPr="005F5D64" w:rsidRDefault="004A3179" w:rsidP="00AA30BF">
      <w:pPr>
        <w:rPr>
          <w:rFonts w:ascii="Arial" w:hAnsi="Arial" w:cs="Arial"/>
          <w:sz w:val="18"/>
          <w:szCs w:val="18"/>
        </w:rPr>
      </w:pPr>
    </w:p>
    <w:tbl>
      <w:tblPr>
        <w:tblW w:w="1361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2"/>
        <w:gridCol w:w="647"/>
        <w:gridCol w:w="41"/>
        <w:gridCol w:w="731"/>
        <w:gridCol w:w="874"/>
        <w:gridCol w:w="1472"/>
        <w:gridCol w:w="25"/>
        <w:gridCol w:w="1300"/>
        <w:gridCol w:w="1120"/>
        <w:gridCol w:w="1099"/>
        <w:gridCol w:w="1701"/>
        <w:gridCol w:w="1860"/>
        <w:gridCol w:w="1960"/>
      </w:tblGrid>
      <w:tr w:rsidR="005F5D64" w:rsidRPr="005F5D64" w:rsidTr="0026144D">
        <w:trPr>
          <w:trHeight w:val="91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Wyszczególnienie nakładu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nakładów w zamówieniu podstawowym</w:t>
            </w:r>
          </w:p>
        </w:tc>
        <w:tc>
          <w:tcPr>
            <w:tcW w:w="1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nakładów objętych</w:t>
            </w:r>
            <w:r w:rsidR="009C46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prawem opcji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C625AF"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C625AF"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sz w:val="18"/>
                <w:szCs w:val="18"/>
              </w:rPr>
              <w:t>(kol. 5 × 8)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Zamówienie podstawowe </w:t>
            </w:r>
            <w:r w:rsidR="00C625AF"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F5D64">
              <w:rPr>
                <w:rFonts w:ascii="Arial" w:hAnsi="Arial" w:cs="Arial"/>
                <w:sz w:val="18"/>
                <w:szCs w:val="18"/>
              </w:rPr>
              <w:t>(kol. 9)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Zamówienie objęte prawem opcji </w:t>
            </w:r>
            <w:r w:rsidR="00C625AF"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sz w:val="18"/>
                <w:szCs w:val="18"/>
              </w:rPr>
              <w:t>(kol. 6 × 8)</w:t>
            </w:r>
          </w:p>
        </w:tc>
      </w:tr>
      <w:tr w:rsidR="005F5D64" w:rsidRPr="005F5D64" w:rsidTr="0026144D">
        <w:trPr>
          <w:trHeight w:val="33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stron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Kolor</w:t>
            </w: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jedną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książkę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pełny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nakład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F5D64" w:rsidRPr="005F5D64" w:rsidTr="0026144D">
        <w:trPr>
          <w:trHeight w:val="33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okładka</w:t>
            </w: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F5D64" w:rsidRPr="005F5D64" w:rsidTr="0026144D">
        <w:trPr>
          <w:trHeight w:val="2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F5D64">
              <w:rPr>
                <w:rFonts w:ascii="Arial" w:hAnsi="Arial" w:cs="Arial"/>
                <w:i/>
                <w:iCs/>
                <w:sz w:val="18"/>
                <w:szCs w:val="18"/>
              </w:rPr>
              <w:t>11</w:t>
            </w:r>
          </w:p>
        </w:tc>
      </w:tr>
      <w:tr w:rsidR="005F5D64" w:rsidRPr="005F5D64" w:rsidTr="005F5D64">
        <w:trPr>
          <w:trHeight w:val="4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A4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1000 egzemplarzy</w:t>
            </w:r>
            <w:r w:rsidRPr="005F5D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kreda 135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500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kreda mat 135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mat plus lakier UV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2394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Nakład 300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kreda mat 150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</w:t>
            </w:r>
            <w:r w:rsidR="009C46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wykończenie: folia mat, lakier punktowy UV.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Do książki przynależne są załączniki </w:t>
            </w:r>
            <w:r w:rsidR="00BC3F25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trzy kartki foliowo-papierowe formatu A4, wykonane techniką </w:t>
            </w:r>
            <w:proofErr w:type="spellStart"/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tyflograficzną</w:t>
            </w:r>
            <w:proofErr w:type="spellEnd"/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. Do ich wykonania niezbędne są wykrojniki. Dodatkowym załącznikiem będzie czwarta strona okładki 4/0 drukowana na kartonie jednostronnie powlekanym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wykończona folia mat. Załączniki o łącznej grubości ok. 4</w:t>
            </w:r>
            <w:r w:rsidR="00BC3F25"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 mm należy umieścić w plastikowym przeźroczystym woreczku z zamknięciem strunowym mocowanym na rzepy samoprzylepne lub przy pomocy taśmy dwustronnej, na tylnej zewnętrznej stronie okładki. 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86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300 egzemplarzy</w:t>
            </w:r>
            <w:r w:rsidRPr="005F5D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 w:type="page"/>
            </w:r>
            <w:ins w:id="4" w:author="Ewa Pacocha" w:date="2015-11-20T12:50:00Z">
              <w:r w:rsidR="005D4689">
                <w:rPr>
                  <w:rFonts w:ascii="Arial" w:hAnsi="Arial" w:cs="Arial"/>
                  <w:b/>
                  <w:bCs/>
                  <w:color w:val="FF0000"/>
                  <w:sz w:val="18"/>
                  <w:szCs w:val="18"/>
                </w:rPr>
                <w:br/>
              </w:r>
            </w:ins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>wykończenie: folia błysk lub mat</w:t>
            </w:r>
            <w:r w:rsidRPr="005F5D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 w:type="page"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Do książki przynależna jest płyta CD Audio którą należy wkleić na wewnętrznej tylnej stronie okładki. Komplet obejmuje płytę oraz przeźroczystą foliową kopertę. W kalkulacji należy uwzględnić kopiowanie dostarczonych plików audio (60–80 min.) oraz wykonanie barwnego 4/0 nadruku strony tytułowej płyty. Ilość kompletów wynosi 300</w:t>
            </w:r>
            <w:r w:rsidRPr="005F5D64">
              <w:rPr>
                <w:rFonts w:ascii="Arial" w:hAnsi="Arial" w:cs="Arial"/>
                <w:color w:val="FF0000"/>
                <w:sz w:val="18"/>
                <w:szCs w:val="18"/>
              </w:rPr>
              <w:br w:type="page"/>
            </w:r>
          </w:p>
        </w:tc>
      </w:tr>
      <w:tr w:rsidR="005F5D64" w:rsidRPr="005F5D64" w:rsidTr="0026144D">
        <w:trPr>
          <w:trHeight w:val="42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250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F5D64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976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200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,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Polish</w:t>
            </w:r>
            <w:proofErr w:type="spellEnd"/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Maritime</w:t>
            </w:r>
            <w:proofErr w:type="spellEnd"/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Research</w:t>
            </w:r>
            <w:proofErr w:type="spellEnd"/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nakład 170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kreda 150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kreda 300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 okładki: zewnątrz lakier offsetowy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100 egzemplarzy</w:t>
            </w:r>
            <w:r w:rsidRPr="005F5D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*)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kreda 135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75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kreda mat 135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mat plus lakier UV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4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A5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1000 egzemplarzy</w:t>
            </w:r>
            <w:r w:rsidRPr="005F5D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kreda 135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500 egzemplarzy</w:t>
            </w:r>
            <w:r w:rsidRPr="005F5D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kreda 135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Nakład 300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250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200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kreda 135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dla kolorystyki 4/4,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dla kolorystyki 1/1;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150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ins w:id="5" w:author="Ewa Pacocha" w:date="2015-11-20T12:52:00Z">
              <w:r w:rsidR="0043689E">
                <w:rPr>
                  <w:rFonts w:ascii="Arial" w:hAnsi="Arial" w:cs="Arial"/>
                  <w:b/>
                  <w:bCs/>
                  <w:sz w:val="18"/>
                  <w:szCs w:val="18"/>
                </w:rPr>
                <w:br/>
              </w:r>
            </w:ins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4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B5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Nakład 600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500 egzemplarzy</w:t>
            </w:r>
            <w:r w:rsidRPr="005F5D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02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400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544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3D5E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300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ins w:id="6" w:author="Ewa Pacocha" w:date="2015-11-20T12:53:00Z">
              <w:r w:rsidR="0043689E">
                <w:rPr>
                  <w:rFonts w:ascii="Arial" w:hAnsi="Arial" w:cs="Arial"/>
                  <w:b/>
                  <w:bCs/>
                  <w:sz w:val="18"/>
                  <w:szCs w:val="18"/>
                </w:rPr>
                <w:br/>
              </w:r>
            </w:ins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>wykończenie: folia błysk lub mat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 xml:space="preserve">*)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książki przynależna jest płyta CD Audio którą należy wkleić na wewnętrznej tylnej stronie okładki. Komplet obejmuje płytę oraz przeźroczystą foliową kopertę. W kalkulacji należy uwzględnić kopiowanie dostarczonych plików audio (60–80 min.) oraz wykonanie barwnego 4/0 nadruku strony tytułowej płyty. </w:t>
            </w:r>
            <w:r w:rsidR="003D5EA6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kompletów wynosi 300</w:t>
            </w:r>
          </w:p>
        </w:tc>
      </w:tr>
      <w:tr w:rsidR="005F5D64" w:rsidRPr="005F5D64" w:rsidTr="0026144D">
        <w:trPr>
          <w:trHeight w:val="30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0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0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0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0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0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0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250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*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)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offset 100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75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48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200 egzemplarzy</w:t>
            </w:r>
            <w:r w:rsidRPr="005F5D64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*)</w:t>
            </w:r>
            <w:r w:rsidR="009C46F9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wykończenie: folia mat plus lakier UV</w:t>
            </w:r>
          </w:p>
        </w:tc>
      </w:tr>
      <w:tr w:rsidR="005F5D64" w:rsidRPr="005F5D64" w:rsidTr="0026144D">
        <w:trPr>
          <w:trHeight w:val="375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51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15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15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60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43689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150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ins w:id="7" w:author="Ewa Pacocha" w:date="2015-11-20T12:53:00Z">
              <w:r w:rsidR="0043689E">
                <w:rPr>
                  <w:rFonts w:ascii="Arial" w:hAnsi="Arial" w:cs="Arial"/>
                  <w:b/>
                  <w:bCs/>
                  <w:sz w:val="18"/>
                  <w:szCs w:val="18"/>
                </w:rPr>
                <w:br/>
              </w:r>
            </w:ins>
            <w:r w:rsidR="0043689E"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dla kolorystyki 1/1, kreda 135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dla kolorystyki 4/4;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 xml:space="preserve">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120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285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100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60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EA6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50 egzemplarzy</w:t>
            </w:r>
          </w:p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3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390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5F5D64">
        <w:trPr>
          <w:trHeight w:val="1099"/>
        </w:trPr>
        <w:tc>
          <w:tcPr>
            <w:tcW w:w="136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Nakład 30 egzemplarzy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offset 80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okładka: karton jednostronnie powlekany 250 g/m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; wykończenie: folia błysk lub mat</w:t>
            </w:r>
          </w:p>
        </w:tc>
      </w:tr>
      <w:tr w:rsidR="005F5D64" w:rsidRPr="005F5D64" w:rsidTr="0026144D">
        <w:trPr>
          <w:trHeight w:val="345"/>
        </w:trPr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5D64">
              <w:rPr>
                <w:rFonts w:ascii="Arial" w:hAnsi="Arial" w:cs="Arial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5D6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5F5D64" w:rsidRPr="005F5D64" w:rsidTr="0026144D">
        <w:trPr>
          <w:trHeight w:val="420"/>
        </w:trPr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D64" w:rsidRPr="005F5D64" w:rsidRDefault="005F5D64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D64" w:rsidRPr="005F5D64" w:rsidRDefault="00C625AF" w:rsidP="00AA30B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="00A660ED">
              <w:rPr>
                <w:rFonts w:ascii="Arial" w:hAnsi="Arial" w:cs="Arial"/>
                <w:b/>
                <w:bCs/>
                <w:sz w:val="18"/>
                <w:szCs w:val="18"/>
              </w:rPr>
              <w:t>azem</w:t>
            </w:r>
            <w:r w:rsidR="008D16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D64" w:rsidRPr="005F5D64" w:rsidRDefault="005F5D64" w:rsidP="00AA30B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5F5D64" w:rsidRDefault="005F5D64" w:rsidP="00AA30BF">
      <w:pPr>
        <w:jc w:val="center"/>
        <w:rPr>
          <w:rFonts w:ascii="Arial" w:eastAsia="Arial Unicode MS" w:hAnsi="Arial" w:cs="Arial"/>
          <w:sz w:val="20"/>
          <w:szCs w:val="20"/>
        </w:rPr>
      </w:pPr>
    </w:p>
    <w:p w:rsidR="005F5D64" w:rsidRDefault="005F5D64" w:rsidP="00AA30BF">
      <w:pPr>
        <w:rPr>
          <w:rFonts w:ascii="Arial" w:eastAsia="Arial Unicode MS" w:hAnsi="Arial" w:cs="Arial"/>
          <w:sz w:val="20"/>
          <w:szCs w:val="20"/>
        </w:rPr>
      </w:pPr>
    </w:p>
    <w:p w:rsidR="00C625AF" w:rsidRDefault="00C625AF" w:rsidP="00AA30BF">
      <w:pPr>
        <w:rPr>
          <w:rFonts w:ascii="Arial" w:eastAsia="Arial Unicode MS" w:hAnsi="Arial" w:cs="Arial"/>
          <w:sz w:val="20"/>
          <w:szCs w:val="20"/>
        </w:rPr>
      </w:pPr>
    </w:p>
    <w:p w:rsidR="00C625AF" w:rsidRDefault="00C625AF" w:rsidP="00AA30BF">
      <w:pPr>
        <w:rPr>
          <w:rFonts w:ascii="Arial" w:eastAsia="Arial Unicode MS" w:hAnsi="Arial" w:cs="Arial"/>
          <w:sz w:val="20"/>
          <w:szCs w:val="20"/>
        </w:rPr>
      </w:pPr>
    </w:p>
    <w:p w:rsidR="00C625AF" w:rsidRPr="00C625AF" w:rsidRDefault="00C625AF" w:rsidP="00AA30BF">
      <w:pPr>
        <w:rPr>
          <w:rFonts w:ascii="Arial" w:eastAsia="Arial Unicode MS" w:hAnsi="Arial" w:cs="Arial"/>
          <w:sz w:val="20"/>
          <w:szCs w:val="20"/>
        </w:rPr>
      </w:pPr>
    </w:p>
    <w:tbl>
      <w:tblPr>
        <w:tblW w:w="15421" w:type="dxa"/>
        <w:tblInd w:w="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"/>
        <w:gridCol w:w="401"/>
        <w:gridCol w:w="13"/>
        <w:gridCol w:w="29"/>
        <w:gridCol w:w="513"/>
        <w:gridCol w:w="282"/>
        <w:gridCol w:w="135"/>
        <w:gridCol w:w="341"/>
        <w:gridCol w:w="370"/>
        <w:gridCol w:w="101"/>
        <w:gridCol w:w="38"/>
        <w:gridCol w:w="855"/>
        <w:gridCol w:w="14"/>
        <w:gridCol w:w="6"/>
        <w:gridCol w:w="8"/>
        <w:gridCol w:w="12"/>
        <w:gridCol w:w="12"/>
        <w:gridCol w:w="54"/>
        <w:gridCol w:w="416"/>
        <w:gridCol w:w="324"/>
        <w:gridCol w:w="201"/>
        <w:gridCol w:w="372"/>
        <w:gridCol w:w="12"/>
        <w:gridCol w:w="6"/>
        <w:gridCol w:w="8"/>
        <w:gridCol w:w="14"/>
        <w:gridCol w:w="10"/>
        <w:gridCol w:w="80"/>
        <w:gridCol w:w="293"/>
        <w:gridCol w:w="564"/>
        <w:gridCol w:w="433"/>
        <w:gridCol w:w="10"/>
        <w:gridCol w:w="6"/>
        <w:gridCol w:w="8"/>
        <w:gridCol w:w="16"/>
        <w:gridCol w:w="8"/>
        <w:gridCol w:w="81"/>
        <w:gridCol w:w="28"/>
        <w:gridCol w:w="685"/>
        <w:gridCol w:w="59"/>
        <w:gridCol w:w="243"/>
        <w:gridCol w:w="14"/>
        <w:gridCol w:w="18"/>
        <w:gridCol w:w="6"/>
        <w:gridCol w:w="15"/>
        <w:gridCol w:w="254"/>
        <w:gridCol w:w="863"/>
        <w:gridCol w:w="623"/>
        <w:gridCol w:w="941"/>
        <w:gridCol w:w="80"/>
        <w:gridCol w:w="950"/>
        <w:gridCol w:w="812"/>
        <w:gridCol w:w="139"/>
        <w:gridCol w:w="1806"/>
        <w:gridCol w:w="38"/>
        <w:gridCol w:w="1788"/>
      </w:tblGrid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615"/>
        </w:trPr>
        <w:tc>
          <w:tcPr>
            <w:tcW w:w="136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II. WKŁADKI DO KSIĄŻEK (CPV 79823000-9 TA01-2)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855"/>
        </w:trPr>
        <w:tc>
          <w:tcPr>
            <w:tcW w:w="136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Materiał</w:t>
            </w:r>
            <w:r w:rsidRPr="00A660ED">
              <w:rPr>
                <w:rFonts w:ascii="Arial" w:hAnsi="Arial" w:cs="Arial"/>
                <w:sz w:val="18"/>
                <w:szCs w:val="18"/>
              </w:rPr>
              <w:t>: offset 80 g/m</w:t>
            </w:r>
            <w:r w:rsidRPr="00A660E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660ED">
              <w:rPr>
                <w:rFonts w:ascii="Arial" w:hAnsi="Arial" w:cs="Arial"/>
                <w:sz w:val="18"/>
                <w:szCs w:val="18"/>
              </w:rPr>
              <w:t xml:space="preserve"> dla kolorystyki 1/1; kreda 135 g/m</w:t>
            </w:r>
            <w:r w:rsidRPr="00A660E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660ED">
              <w:rPr>
                <w:rFonts w:ascii="Arial" w:hAnsi="Arial" w:cs="Arial"/>
                <w:sz w:val="18"/>
                <w:szCs w:val="18"/>
              </w:rPr>
              <w:t xml:space="preserve"> lub offset 100 g/m</w:t>
            </w:r>
            <w:r w:rsidRPr="00A660E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A660ED">
              <w:rPr>
                <w:rFonts w:ascii="Arial" w:hAnsi="Arial" w:cs="Arial"/>
                <w:sz w:val="18"/>
                <w:szCs w:val="18"/>
              </w:rPr>
              <w:t xml:space="preserve"> dla kolorystyki 4/4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1005"/>
        </w:trPr>
        <w:tc>
          <w:tcPr>
            <w:tcW w:w="136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Uwagi:</w:t>
            </w:r>
            <w:r w:rsidRPr="00A660ED">
              <w:rPr>
                <w:rFonts w:ascii="Arial" w:hAnsi="Arial" w:cs="Arial"/>
                <w:sz w:val="18"/>
                <w:szCs w:val="18"/>
              </w:rPr>
              <w:br/>
              <w:t>1.</w:t>
            </w:r>
            <w:r w:rsidR="009C46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60ED">
              <w:rPr>
                <w:rFonts w:ascii="Arial" w:hAnsi="Arial" w:cs="Arial"/>
                <w:sz w:val="18"/>
                <w:szCs w:val="18"/>
              </w:rPr>
              <w:t>Wielkości nakładów są umowne i mogą ulegać zwiększeniu lub zmniejszeniu maksymalnie o +/–15%.</w:t>
            </w:r>
            <w:r w:rsidRPr="00A660ED">
              <w:rPr>
                <w:rFonts w:ascii="Arial" w:hAnsi="Arial" w:cs="Arial"/>
                <w:sz w:val="18"/>
                <w:szCs w:val="18"/>
              </w:rPr>
              <w:br/>
              <w:t>2.</w:t>
            </w:r>
            <w:r w:rsidR="009C46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60ED">
              <w:rPr>
                <w:rFonts w:ascii="Arial" w:hAnsi="Arial" w:cs="Arial"/>
                <w:sz w:val="18"/>
                <w:szCs w:val="18"/>
              </w:rPr>
              <w:t>W przypadku zmiany wielkości nakładu ceny jednostkowe podane niżej pozostają niezmienione.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225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765"/>
        </w:trPr>
        <w:tc>
          <w:tcPr>
            <w:tcW w:w="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Wyszczególnienie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nakładu</w:t>
            </w:r>
          </w:p>
        </w:tc>
        <w:tc>
          <w:tcPr>
            <w:tcW w:w="170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nakładów w zamówieniu podstawowym</w:t>
            </w:r>
          </w:p>
        </w:tc>
        <w:tc>
          <w:tcPr>
            <w:tcW w:w="156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nakładów objętych prawem opcji</w:t>
            </w:r>
          </w:p>
        </w:tc>
        <w:tc>
          <w:tcPr>
            <w:tcW w:w="274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Cena jednostkowa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</w:t>
            </w:r>
            <w:r w:rsidR="00C625AF"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</w:t>
            </w:r>
            <w:r w:rsidR="00C625AF"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zam. podstawowego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660ED">
              <w:rPr>
                <w:rFonts w:ascii="Arial" w:hAnsi="Arial" w:cs="Arial"/>
                <w:sz w:val="18"/>
                <w:szCs w:val="18"/>
              </w:rPr>
              <w:t>(kol. 4 x 7)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Wartość</w:t>
            </w:r>
            <w:r w:rsidR="00C625A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brutto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zamówienia podstawowego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Wartość</w:t>
            </w:r>
            <w:r w:rsidR="00C625A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brutto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zamówienia objętego 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prawem opcji 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660ED">
              <w:rPr>
                <w:rFonts w:ascii="Arial" w:hAnsi="Arial" w:cs="Arial"/>
                <w:sz w:val="18"/>
                <w:szCs w:val="18"/>
              </w:rPr>
              <w:t>(kol. 5 x 7)</w:t>
            </w:r>
          </w:p>
        </w:tc>
      </w:tr>
      <w:tr w:rsidR="00C625AF" w:rsidRPr="00A660ED" w:rsidTr="00C625AF">
        <w:trPr>
          <w:gridBefore w:val="1"/>
          <w:gridAfter w:val="1"/>
          <w:wBefore w:w="13" w:type="dxa"/>
          <w:wAfter w:w="1788" w:type="dxa"/>
          <w:trHeight w:val="900"/>
        </w:trPr>
        <w:tc>
          <w:tcPr>
            <w:tcW w:w="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liczba egz.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kolor</w:t>
            </w:r>
          </w:p>
        </w:tc>
        <w:tc>
          <w:tcPr>
            <w:tcW w:w="170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jedną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wkładkę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pełny nakład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660ED">
              <w:rPr>
                <w:rFonts w:ascii="Arial" w:hAnsi="Arial" w:cs="Arial"/>
                <w:sz w:val="18"/>
                <w:szCs w:val="18"/>
              </w:rPr>
              <w:t>(kol. 2 x 6)</w:t>
            </w:r>
          </w:p>
        </w:tc>
        <w:tc>
          <w:tcPr>
            <w:tcW w:w="1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5AF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60ED">
              <w:rPr>
                <w:rFonts w:ascii="Arial" w:hAnsi="Arial" w:cs="Arial"/>
                <w:i/>
                <w:iCs/>
                <w:sz w:val="18"/>
                <w:szCs w:val="18"/>
              </w:rPr>
              <w:t>10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780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Wielkość wkładki: </w:t>
            </w:r>
            <w:r w:rsidRPr="00A660ED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8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kartek / </w:t>
            </w:r>
            <w:r w:rsidRPr="00A660ED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16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stron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A4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A5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B5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780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Wielkość wkładki: </w:t>
            </w:r>
            <w:r w:rsidRPr="00A660ED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4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kartki / </w:t>
            </w:r>
            <w:r w:rsidRPr="00A660ED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8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stron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lastRenderedPageBreak/>
              <w:t>Format A4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A5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B5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89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C625AF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9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780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Wielkość wkładki: </w:t>
            </w:r>
            <w:r w:rsidRPr="00A660ED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2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kartki / </w:t>
            </w:r>
            <w:r w:rsidRPr="00A660ED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4</w:t>
            </w: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strony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A4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lastRenderedPageBreak/>
              <w:t>Format A5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109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660ED" w:rsidRPr="00A660ED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Format B5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128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135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142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390"/>
        </w:trPr>
        <w:tc>
          <w:tcPr>
            <w:tcW w:w="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60ED">
              <w:rPr>
                <w:rFonts w:ascii="Arial" w:hAnsi="Arial" w:cs="Arial"/>
                <w:b/>
                <w:bCs/>
                <w:sz w:val="18"/>
                <w:szCs w:val="18"/>
              </w:rPr>
              <w:t>143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17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660E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RPr="00A660ED" w:rsidTr="0026144D">
        <w:trPr>
          <w:gridBefore w:val="1"/>
          <w:gridAfter w:val="1"/>
          <w:wBefore w:w="13" w:type="dxa"/>
          <w:wAfter w:w="1788" w:type="dxa"/>
          <w:trHeight w:val="420"/>
        </w:trPr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0ED" w:rsidRPr="00A660ED" w:rsidRDefault="00A660ED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0ED" w:rsidRPr="00A660ED" w:rsidRDefault="00C959EF" w:rsidP="00AA30B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brutto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0ED" w:rsidRPr="00A660ED" w:rsidRDefault="00A660ED" w:rsidP="00AA30B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555"/>
        </w:trPr>
        <w:tc>
          <w:tcPr>
            <w:tcW w:w="136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144D" w:rsidRDefault="0026144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144D" w:rsidRDefault="0026144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144D" w:rsidRDefault="0026144D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III. KSIĄŻKI – OPRAWA TWARDA SZYTA NIĆMI (CPV 79823000-9 TA01-2)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165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1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Uwagi: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607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1. Liczba stron jest umowna i może ulegać fluktuacjom +/–15%.</w:t>
            </w:r>
          </w:p>
        </w:tc>
        <w:tc>
          <w:tcPr>
            <w:tcW w:w="1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9795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2. Wielkości nakładów są umowne i mogą ulegać zwiększeniu lub zmniejszeniu maksymalnie o +/–15%.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8231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 xml:space="preserve">3. W przypadku zmiany wielkości nakładu ceny jednostkowe podane poniżej pozostają niezmienione. 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765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Wyszczególnienie nakładu</w:t>
            </w:r>
          </w:p>
        </w:tc>
        <w:tc>
          <w:tcPr>
            <w:tcW w:w="141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nakładów zam. podstaw.</w:t>
            </w:r>
          </w:p>
        </w:tc>
        <w:tc>
          <w:tcPr>
            <w:tcW w:w="14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nakładów prawo opcji</w:t>
            </w:r>
          </w:p>
        </w:tc>
        <w:tc>
          <w:tcPr>
            <w:tcW w:w="231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714C87">
              <w:rPr>
                <w:rFonts w:ascii="Arial" w:hAnsi="Arial" w:cs="Arial"/>
                <w:sz w:val="18"/>
                <w:szCs w:val="18"/>
              </w:rPr>
              <w:t>(kol. 5 x 8)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Zamówienie podstawowe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14C87">
              <w:rPr>
                <w:rFonts w:ascii="Arial" w:hAnsi="Arial" w:cs="Arial"/>
                <w:sz w:val="18"/>
                <w:szCs w:val="18"/>
              </w:rPr>
              <w:t>(kol. 9)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Zamówienie 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objęte prawem opcji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14C87">
              <w:rPr>
                <w:rFonts w:ascii="Arial" w:hAnsi="Arial" w:cs="Arial"/>
                <w:sz w:val="18"/>
                <w:szCs w:val="18"/>
              </w:rPr>
              <w:t>(kol. 6 x 8)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liczba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 stron</w:t>
            </w:r>
          </w:p>
        </w:tc>
        <w:tc>
          <w:tcPr>
            <w:tcW w:w="18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kolor</w:t>
            </w:r>
          </w:p>
        </w:tc>
        <w:tc>
          <w:tcPr>
            <w:tcW w:w="141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jedną 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książkę</w:t>
            </w:r>
          </w:p>
        </w:tc>
        <w:tc>
          <w:tcPr>
            <w:tcW w:w="117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pełny 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nakład</w:t>
            </w:r>
          </w:p>
        </w:tc>
        <w:tc>
          <w:tcPr>
            <w:tcW w:w="1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środki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okładka</w:t>
            </w:r>
          </w:p>
        </w:tc>
        <w:tc>
          <w:tcPr>
            <w:tcW w:w="141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27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8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14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1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14C87">
              <w:rPr>
                <w:rFonts w:ascii="Arial" w:hAnsi="Arial" w:cs="Arial"/>
                <w:i/>
                <w:iCs/>
                <w:sz w:val="18"/>
                <w:szCs w:val="18"/>
              </w:rPr>
              <w:t>11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Format </w:t>
            </w:r>
            <w:r w:rsidRPr="00714C87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A4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777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Nakład 500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3689E"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rodki: kreda mat 150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, oprawa: twarda szyta nićmi, wykończenie: folia błysk lub mat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4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651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Nakład 300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3689E"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rodki: kreda mat 135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, oprawa: twarda szyta nićmi, wykończenie: folia mat plus lakier UV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778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Nakład 200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3689E"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rodki: kreda mat 150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, oprawa: twarda szyta nićmi, wykończenie: folia błysk lub mat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9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693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Nakład 150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kreda mat 150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, oprawa: twarda szyta nićmi, wykończenie: folia błysk lub mat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9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4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755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Nakład 100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3689E"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rodki: offset 80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, oprawa: twarda szyta nićmi, wykończenie: folia błysk lub mat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9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1/0</w:t>
            </w:r>
          </w:p>
        </w:tc>
        <w:tc>
          <w:tcPr>
            <w:tcW w:w="141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Format</w:t>
            </w:r>
            <w:r w:rsidRPr="00714C87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 xml:space="preserve"> A5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738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Nakład 300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kreda 135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; okładka: twarda szyta nićmi; wykończenie: folia mat lub błysk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7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9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Format </w:t>
            </w:r>
            <w:r w:rsidRPr="00714C87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B4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822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Nakład 200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Środki: kreda mat 150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; okładka: twarda szyta; wykończenie: folia mat plus lakier UV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75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Format </w:t>
            </w:r>
            <w:r w:rsidRPr="00714C87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B5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764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Nakład 150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3689E"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rodki: kreda 150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; oprawa: twarda szyta nićmi; wykończenie: folia błysk lub mat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79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1002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Nakład 100 egzemplarzy</w:t>
            </w:r>
            <w:r w:rsidRPr="00714C87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br/>
            </w:r>
            <w:r w:rsidR="0043689E"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rodki: offset 80 g/m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; oprawa: twarda szyta nićmi; wykończenie: folia błysk lub mat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  <w:tc>
          <w:tcPr>
            <w:tcW w:w="9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499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Format </w:t>
            </w:r>
            <w:r w:rsidRPr="00714C87">
              <w:rPr>
                <w:rFonts w:ascii="Arial" w:hAnsi="Arial" w:cs="Arial"/>
                <w:b/>
                <w:bCs/>
                <w:color w:val="993300"/>
                <w:sz w:val="18"/>
                <w:szCs w:val="18"/>
              </w:rPr>
              <w:t>270 × 250 mm</w:t>
            </w:r>
          </w:p>
        </w:tc>
      </w:tr>
      <w:tr w:rsidR="00714C87" w:rsidTr="00C625AF">
        <w:trPr>
          <w:gridBefore w:val="1"/>
          <w:gridAfter w:val="1"/>
          <w:wBefore w:w="13" w:type="dxa"/>
          <w:wAfter w:w="1788" w:type="dxa"/>
          <w:trHeight w:val="1526"/>
        </w:trPr>
        <w:tc>
          <w:tcPr>
            <w:tcW w:w="13620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Nakład 500 egzemplarzy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43689E">
              <w:rPr>
                <w:rFonts w:ascii="Arial" w:hAnsi="Arial" w:cs="Arial"/>
                <w:b/>
                <w:bCs/>
                <w:sz w:val="18"/>
                <w:szCs w:val="18"/>
              </w:rPr>
              <w:t>Ś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rodki: </w:t>
            </w:r>
            <w:r w:rsidRPr="00714C87">
              <w:rPr>
                <w:rFonts w:ascii="Arial" w:hAnsi="Arial" w:cs="Arial"/>
                <w:sz w:val="18"/>
                <w:szCs w:val="18"/>
              </w:rPr>
              <w:t>papier graficzny powlekany SART SILK 170 g/m</w:t>
            </w:r>
            <w:r w:rsidRPr="00714C8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sz w:val="18"/>
                <w:szCs w:val="18"/>
              </w:rPr>
              <w:t xml:space="preserve"> lub równoważny w zakresie parametrów technicznych (gramatura, grubość, </w:t>
            </w:r>
            <w:r w:rsidR="004A3179" w:rsidRPr="00714C87">
              <w:rPr>
                <w:rFonts w:ascii="Arial" w:hAnsi="Arial" w:cs="Arial"/>
                <w:sz w:val="18"/>
                <w:szCs w:val="18"/>
              </w:rPr>
              <w:t>objętość</w:t>
            </w:r>
            <w:r w:rsidRPr="00714C87">
              <w:rPr>
                <w:rFonts w:ascii="Arial" w:hAnsi="Arial" w:cs="Arial"/>
                <w:sz w:val="18"/>
                <w:szCs w:val="18"/>
              </w:rPr>
              <w:t>, białość, jasność, szorstkość, nieprzezroczystość);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oprawa: </w:t>
            </w:r>
            <w:r w:rsidRPr="00714C87">
              <w:rPr>
                <w:rFonts w:ascii="Arial" w:hAnsi="Arial" w:cs="Arial"/>
                <w:sz w:val="18"/>
                <w:szCs w:val="18"/>
              </w:rPr>
              <w:t>twarda szyta nićmi wzdłuż krótszej krawędzi; wyklejka 4/0 papier graficzny powlekany SART SILK 200 g/m</w:t>
            </w:r>
            <w:r w:rsidRPr="00714C8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14C87">
              <w:rPr>
                <w:rFonts w:ascii="Arial" w:hAnsi="Arial" w:cs="Arial"/>
                <w:sz w:val="18"/>
                <w:szCs w:val="18"/>
              </w:rPr>
              <w:t xml:space="preserve"> lub równoważny w zakresie parametrów technicznych (gramatura, grubość, objętość, białość, jasność, szorstkość, nieprzezroczystość), 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wykończenie: </w:t>
            </w:r>
            <w:r w:rsidRPr="00714C87">
              <w:rPr>
                <w:rFonts w:ascii="Arial" w:hAnsi="Arial" w:cs="Arial"/>
                <w:sz w:val="18"/>
                <w:szCs w:val="18"/>
              </w:rPr>
              <w:t xml:space="preserve">folia mat plus lakier UV, </w:t>
            </w: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kapitałka</w:t>
            </w:r>
            <w:r w:rsidRPr="00714C87">
              <w:rPr>
                <w:rFonts w:ascii="Arial" w:hAnsi="Arial" w:cs="Arial"/>
                <w:sz w:val="18"/>
                <w:szCs w:val="18"/>
              </w:rPr>
              <w:t xml:space="preserve"> w kolorystyce środków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33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C87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4/4</w:t>
            </w:r>
          </w:p>
        </w:tc>
        <w:tc>
          <w:tcPr>
            <w:tcW w:w="9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4/0</w:t>
            </w:r>
          </w:p>
        </w:tc>
        <w:tc>
          <w:tcPr>
            <w:tcW w:w="141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4C8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625AF" w:rsidTr="00C625AF">
        <w:trPr>
          <w:gridBefore w:val="1"/>
          <w:gridAfter w:val="1"/>
          <w:wBefore w:w="13" w:type="dxa"/>
          <w:wAfter w:w="1788" w:type="dxa"/>
          <w:trHeight w:val="42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C87" w:rsidRPr="00714C87" w:rsidRDefault="00714C87" w:rsidP="00AA30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87" w:rsidRPr="00714C87" w:rsidRDefault="00C625AF" w:rsidP="00AA30B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  <w:r w:rsidR="009C46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C87" w:rsidRPr="00714C87" w:rsidRDefault="00714C87" w:rsidP="00AA30B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625AF" w:rsidTr="00C625AF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710"/>
        </w:trPr>
        <w:tc>
          <w:tcPr>
            <w:tcW w:w="36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625AF" w:rsidRP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IV. ZESTAWIENIE ZBIORCZE</w:t>
            </w:r>
          </w:p>
        </w:tc>
        <w:tc>
          <w:tcPr>
            <w:tcW w:w="13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625AF" w:rsidRP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625AF" w:rsidRP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625AF" w:rsidRP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C625AF" w:rsidRP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C625AF" w:rsidRP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5AF" w:rsidRP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C625AF" w:rsidRP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5AF" w:rsidRDefault="00C625AF" w:rsidP="00AA30B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625AF" w:rsidRPr="00C625AF" w:rsidTr="00C625AF">
        <w:trPr>
          <w:gridBefore w:val="1"/>
          <w:gridAfter w:val="7"/>
          <w:wBefore w:w="13" w:type="dxa"/>
          <w:wAfter w:w="5613" w:type="dxa"/>
          <w:trHeight w:val="493"/>
        </w:trPr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5AF" w:rsidRPr="00C625AF" w:rsidRDefault="00C625AF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6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625AF" w:rsidRPr="00C625AF" w:rsidRDefault="00C625AF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sz w:val="18"/>
                <w:szCs w:val="18"/>
              </w:rPr>
              <w:t>Rodzaj asortymentu</w:t>
            </w:r>
          </w:p>
        </w:tc>
        <w:tc>
          <w:tcPr>
            <w:tcW w:w="26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625AF" w:rsidRPr="00C625AF" w:rsidRDefault="00C625AF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sz w:val="18"/>
                <w:szCs w:val="18"/>
              </w:rPr>
              <w:t>Zamówienie podstawowe</w:t>
            </w: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5AF" w:rsidRPr="00C625AF" w:rsidRDefault="00C625AF" w:rsidP="00AA30B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sz w:val="18"/>
                <w:szCs w:val="18"/>
              </w:rPr>
              <w:t>Zamówienie objęte prawem opcji</w:t>
            </w:r>
          </w:p>
        </w:tc>
      </w:tr>
      <w:tr w:rsidR="00C625AF" w:rsidRPr="00C625AF" w:rsidTr="00C625AF">
        <w:trPr>
          <w:gridBefore w:val="1"/>
          <w:gridAfter w:val="7"/>
          <w:wBefore w:w="13" w:type="dxa"/>
          <w:wAfter w:w="5613" w:type="dxa"/>
          <w:trHeight w:val="638"/>
        </w:trPr>
        <w:tc>
          <w:tcPr>
            <w:tcW w:w="9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AF" w:rsidRPr="00C625AF" w:rsidRDefault="00C625AF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6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25AF" w:rsidRPr="00C625AF" w:rsidRDefault="00C625AF" w:rsidP="00AA30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I. </w:t>
            </w:r>
            <w:r w:rsidRPr="00C625AF">
              <w:rPr>
                <w:rFonts w:ascii="Arial" w:hAnsi="Arial" w:cs="Arial"/>
                <w:sz w:val="18"/>
                <w:szCs w:val="18"/>
              </w:rPr>
              <w:t xml:space="preserve">książki – oprawa miękka blokowa klejona </w:t>
            </w:r>
          </w:p>
        </w:tc>
        <w:tc>
          <w:tcPr>
            <w:tcW w:w="2693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25AF" w:rsidRPr="00C625AF" w:rsidRDefault="00C625AF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AF" w:rsidRPr="00C625AF" w:rsidRDefault="00C625AF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25AF" w:rsidRPr="00C625AF" w:rsidTr="00C625AF">
        <w:trPr>
          <w:gridBefore w:val="1"/>
          <w:gridAfter w:val="7"/>
          <w:wBefore w:w="13" w:type="dxa"/>
          <w:wAfter w:w="5613" w:type="dxa"/>
          <w:trHeight w:val="551"/>
        </w:trPr>
        <w:tc>
          <w:tcPr>
            <w:tcW w:w="9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AF" w:rsidRPr="00C625AF" w:rsidRDefault="00C625AF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6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25AF" w:rsidRPr="00C625AF" w:rsidRDefault="00C625AF" w:rsidP="00AA30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II.</w:t>
            </w:r>
            <w:r w:rsidR="004A31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25AF">
              <w:rPr>
                <w:rFonts w:ascii="Arial" w:hAnsi="Arial" w:cs="Arial"/>
                <w:sz w:val="18"/>
                <w:szCs w:val="18"/>
              </w:rPr>
              <w:t xml:space="preserve">wkładki do książek </w:t>
            </w:r>
          </w:p>
        </w:tc>
        <w:tc>
          <w:tcPr>
            <w:tcW w:w="2693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25AF" w:rsidRPr="00C625AF" w:rsidRDefault="00C625AF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AF" w:rsidRPr="00C625AF" w:rsidRDefault="00C625AF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25AF" w:rsidRPr="00C625AF" w:rsidTr="003D5EA6">
        <w:trPr>
          <w:gridBefore w:val="1"/>
          <w:gridAfter w:val="7"/>
          <w:wBefore w:w="13" w:type="dxa"/>
          <w:wAfter w:w="5613" w:type="dxa"/>
          <w:trHeight w:val="701"/>
        </w:trPr>
        <w:tc>
          <w:tcPr>
            <w:tcW w:w="956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5AF" w:rsidRPr="00C625AF" w:rsidRDefault="00C625AF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69" w:type="dxa"/>
            <w:gridSpan w:val="1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625AF" w:rsidRPr="00C625AF" w:rsidRDefault="00C625AF" w:rsidP="00AA30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III.</w:t>
            </w:r>
            <w:r w:rsidR="004A31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25AF">
              <w:rPr>
                <w:rFonts w:ascii="Arial" w:hAnsi="Arial" w:cs="Arial"/>
                <w:sz w:val="18"/>
                <w:szCs w:val="18"/>
              </w:rPr>
              <w:t xml:space="preserve">książki – oprawa twarda szyta nićmi </w:t>
            </w:r>
          </w:p>
        </w:tc>
        <w:tc>
          <w:tcPr>
            <w:tcW w:w="2693" w:type="dxa"/>
            <w:gridSpan w:val="19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625AF" w:rsidRPr="00C625AF" w:rsidRDefault="00C625AF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AF" w:rsidRPr="00C625AF" w:rsidRDefault="00C625AF" w:rsidP="00AA30B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25AF" w:rsidRPr="00C625AF" w:rsidTr="003D5EA6">
        <w:trPr>
          <w:gridBefore w:val="1"/>
          <w:gridAfter w:val="7"/>
          <w:wBefore w:w="13" w:type="dxa"/>
          <w:wAfter w:w="5613" w:type="dxa"/>
          <w:trHeight w:val="319"/>
        </w:trPr>
        <w:tc>
          <w:tcPr>
            <w:tcW w:w="4125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5AF" w:rsidRPr="00C625AF" w:rsidRDefault="00C625AF" w:rsidP="00AA30B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5A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2693" w:type="dxa"/>
            <w:gridSpan w:val="19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25AF" w:rsidRPr="00C625AF" w:rsidRDefault="00C625AF" w:rsidP="00AA30B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5AF" w:rsidRPr="00C625AF" w:rsidRDefault="00C625AF" w:rsidP="00AA30B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814A9F" w:rsidRDefault="00814A9F" w:rsidP="00AA30BF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C625AF" w:rsidRDefault="00C625AF" w:rsidP="00AA30BF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BF359A">
        <w:rPr>
          <w:rFonts w:ascii="Arial" w:hAnsi="Arial" w:cs="Arial"/>
          <w:sz w:val="16"/>
          <w:szCs w:val="16"/>
        </w:rPr>
        <w:t>Obliczoną sumę wartości brut</w:t>
      </w:r>
      <w:r w:rsidR="00814A9F">
        <w:rPr>
          <w:rFonts w:ascii="Arial" w:hAnsi="Arial" w:cs="Arial"/>
          <w:sz w:val="16"/>
          <w:szCs w:val="16"/>
        </w:rPr>
        <w:t>to</w:t>
      </w:r>
      <w:r w:rsidR="006F3FF7">
        <w:rPr>
          <w:rFonts w:ascii="Arial" w:hAnsi="Arial" w:cs="Arial"/>
          <w:sz w:val="16"/>
          <w:szCs w:val="16"/>
        </w:rPr>
        <w:t xml:space="preserve"> („Razem Brutto”) </w:t>
      </w:r>
      <w:r w:rsidR="00814A9F">
        <w:rPr>
          <w:rFonts w:ascii="Arial" w:hAnsi="Arial" w:cs="Arial"/>
          <w:sz w:val="16"/>
          <w:szCs w:val="16"/>
        </w:rPr>
        <w:t xml:space="preserve"> dla zamówienia podstawowego </w:t>
      </w:r>
      <w:r w:rsidRPr="00BF359A">
        <w:rPr>
          <w:rFonts w:ascii="Arial" w:hAnsi="Arial" w:cs="Arial"/>
          <w:sz w:val="16"/>
          <w:szCs w:val="16"/>
        </w:rPr>
        <w:t xml:space="preserve">z Formularza </w:t>
      </w:r>
      <w:r w:rsidR="00814A9F">
        <w:rPr>
          <w:rFonts w:ascii="Arial" w:hAnsi="Arial" w:cs="Arial"/>
          <w:sz w:val="16"/>
          <w:szCs w:val="16"/>
        </w:rPr>
        <w:t>rzeczowo-</w:t>
      </w:r>
      <w:r w:rsidRPr="00BF359A">
        <w:rPr>
          <w:rFonts w:ascii="Arial" w:hAnsi="Arial" w:cs="Arial"/>
          <w:sz w:val="16"/>
          <w:szCs w:val="16"/>
        </w:rPr>
        <w:t xml:space="preserve">cenowego należy przenieść do Formularza ofertowego (pkt. 1 </w:t>
      </w:r>
      <w:proofErr w:type="spellStart"/>
      <w:r w:rsidRPr="00BF359A">
        <w:rPr>
          <w:rFonts w:ascii="Arial" w:hAnsi="Arial" w:cs="Arial"/>
          <w:sz w:val="16"/>
          <w:szCs w:val="16"/>
        </w:rPr>
        <w:t>ppkt</w:t>
      </w:r>
      <w:proofErr w:type="spellEnd"/>
      <w:r w:rsidRPr="00BF359A">
        <w:rPr>
          <w:rFonts w:ascii="Arial" w:hAnsi="Arial" w:cs="Arial"/>
          <w:sz w:val="16"/>
          <w:szCs w:val="16"/>
        </w:rPr>
        <w:t xml:space="preserve"> 1))</w:t>
      </w:r>
      <w:r>
        <w:rPr>
          <w:rFonts w:ascii="Arial" w:hAnsi="Arial" w:cs="Arial"/>
          <w:sz w:val="16"/>
          <w:szCs w:val="16"/>
        </w:rPr>
        <w:t xml:space="preserve"> </w:t>
      </w:r>
      <w:r w:rsidRPr="00BF359A">
        <w:rPr>
          <w:rFonts w:ascii="Arial" w:hAnsi="Arial" w:cs="Arial"/>
          <w:sz w:val="16"/>
          <w:szCs w:val="16"/>
        </w:rPr>
        <w:t xml:space="preserve">– </w:t>
      </w:r>
      <w:r w:rsidRPr="00BF359A">
        <w:rPr>
          <w:rFonts w:ascii="Arial" w:hAnsi="Arial" w:cs="Arial"/>
          <w:i/>
          <w:sz w:val="16"/>
          <w:szCs w:val="16"/>
        </w:rPr>
        <w:t xml:space="preserve">załącznik nr 1 do </w:t>
      </w:r>
      <w:r w:rsidR="007969B8">
        <w:rPr>
          <w:rFonts w:ascii="Arial" w:hAnsi="Arial" w:cs="Arial"/>
          <w:i/>
          <w:sz w:val="16"/>
          <w:szCs w:val="16"/>
        </w:rPr>
        <w:t>SIWZ</w:t>
      </w:r>
      <w:r w:rsidRPr="00BF359A">
        <w:rPr>
          <w:rFonts w:ascii="Arial" w:hAnsi="Arial" w:cs="Arial"/>
          <w:i/>
          <w:sz w:val="16"/>
          <w:szCs w:val="16"/>
        </w:rPr>
        <w:t>.</w:t>
      </w:r>
    </w:p>
    <w:p w:rsidR="00C625AF" w:rsidRPr="00BF359A" w:rsidRDefault="00C625AF" w:rsidP="00AA30BF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C625AF" w:rsidRDefault="00C625AF" w:rsidP="00AA30BF">
      <w:pPr>
        <w:jc w:val="both"/>
        <w:rPr>
          <w:rFonts w:ascii="Arial" w:hAnsi="Arial" w:cs="Arial"/>
          <w:i/>
          <w:sz w:val="16"/>
          <w:szCs w:val="16"/>
        </w:rPr>
      </w:pPr>
      <w:r w:rsidRPr="00BF359A">
        <w:rPr>
          <w:rFonts w:ascii="Arial" w:hAnsi="Arial" w:cs="Arial"/>
          <w:sz w:val="16"/>
          <w:szCs w:val="16"/>
        </w:rPr>
        <w:t>Obliczoną sumę wartości brutto</w:t>
      </w:r>
      <w:r w:rsidR="00814A9F">
        <w:rPr>
          <w:rFonts w:ascii="Arial" w:hAnsi="Arial" w:cs="Arial"/>
          <w:sz w:val="16"/>
          <w:szCs w:val="16"/>
        </w:rPr>
        <w:t xml:space="preserve"> </w:t>
      </w:r>
      <w:r w:rsidR="006F3FF7">
        <w:rPr>
          <w:rFonts w:ascii="Arial" w:hAnsi="Arial" w:cs="Arial"/>
          <w:sz w:val="16"/>
          <w:szCs w:val="16"/>
        </w:rPr>
        <w:t xml:space="preserve">(„Razem brutto”) </w:t>
      </w:r>
      <w:r w:rsidR="00814A9F">
        <w:rPr>
          <w:rFonts w:ascii="Arial" w:hAnsi="Arial" w:cs="Arial"/>
          <w:sz w:val="16"/>
          <w:szCs w:val="16"/>
        </w:rPr>
        <w:t xml:space="preserve">dla zamówienia wg prawa opcji </w:t>
      </w:r>
      <w:r w:rsidRPr="00BF359A">
        <w:rPr>
          <w:rFonts w:ascii="Arial" w:hAnsi="Arial" w:cs="Arial"/>
          <w:sz w:val="16"/>
          <w:szCs w:val="16"/>
        </w:rPr>
        <w:t xml:space="preserve">z Formularza </w:t>
      </w:r>
      <w:r w:rsidR="00814A9F">
        <w:rPr>
          <w:rFonts w:ascii="Arial" w:hAnsi="Arial" w:cs="Arial"/>
          <w:sz w:val="16"/>
          <w:szCs w:val="16"/>
        </w:rPr>
        <w:t>rzeczowo-</w:t>
      </w:r>
      <w:r w:rsidRPr="00BF359A">
        <w:rPr>
          <w:rFonts w:ascii="Arial" w:hAnsi="Arial" w:cs="Arial"/>
          <w:sz w:val="16"/>
          <w:szCs w:val="16"/>
        </w:rPr>
        <w:t xml:space="preserve">cenowego należy przenieść do Formularza ofertowego (pkt. 1 </w:t>
      </w:r>
      <w:proofErr w:type="spellStart"/>
      <w:r w:rsidRPr="00BF359A">
        <w:rPr>
          <w:rFonts w:ascii="Arial" w:hAnsi="Arial" w:cs="Arial"/>
          <w:sz w:val="16"/>
          <w:szCs w:val="16"/>
        </w:rPr>
        <w:t>ppkt</w:t>
      </w:r>
      <w:proofErr w:type="spellEnd"/>
      <w:r w:rsidRPr="00BF359A">
        <w:rPr>
          <w:rFonts w:ascii="Arial" w:hAnsi="Arial" w:cs="Arial"/>
          <w:sz w:val="16"/>
          <w:szCs w:val="16"/>
        </w:rPr>
        <w:t xml:space="preserve"> 2))</w:t>
      </w:r>
      <w:r>
        <w:rPr>
          <w:rFonts w:ascii="Arial" w:hAnsi="Arial" w:cs="Arial"/>
          <w:sz w:val="16"/>
          <w:szCs w:val="16"/>
        </w:rPr>
        <w:t xml:space="preserve"> </w:t>
      </w:r>
      <w:r w:rsidRPr="00BF359A">
        <w:rPr>
          <w:rFonts w:ascii="Arial" w:hAnsi="Arial" w:cs="Arial"/>
          <w:sz w:val="16"/>
          <w:szCs w:val="16"/>
        </w:rPr>
        <w:t xml:space="preserve">– </w:t>
      </w:r>
      <w:r w:rsidRPr="00BF359A">
        <w:rPr>
          <w:rFonts w:ascii="Arial" w:hAnsi="Arial" w:cs="Arial"/>
          <w:i/>
          <w:sz w:val="16"/>
          <w:szCs w:val="16"/>
        </w:rPr>
        <w:t xml:space="preserve">załącznik nr 1 do </w:t>
      </w:r>
      <w:r w:rsidR="007969B8">
        <w:rPr>
          <w:rFonts w:ascii="Arial" w:hAnsi="Arial" w:cs="Arial"/>
          <w:i/>
          <w:sz w:val="16"/>
          <w:szCs w:val="16"/>
        </w:rPr>
        <w:t>SIWZ</w:t>
      </w:r>
      <w:r w:rsidRPr="00BF359A">
        <w:rPr>
          <w:rFonts w:ascii="Arial" w:hAnsi="Arial" w:cs="Arial"/>
          <w:i/>
          <w:sz w:val="16"/>
          <w:szCs w:val="16"/>
        </w:rPr>
        <w:t>.</w:t>
      </w:r>
    </w:p>
    <w:p w:rsidR="00C625AF" w:rsidRDefault="00C625AF" w:rsidP="00AA30BF">
      <w:pPr>
        <w:jc w:val="both"/>
        <w:rPr>
          <w:rFonts w:ascii="Arial" w:hAnsi="Arial" w:cs="Arial"/>
          <w:sz w:val="16"/>
          <w:szCs w:val="16"/>
        </w:rPr>
      </w:pPr>
    </w:p>
    <w:p w:rsidR="00C625AF" w:rsidRDefault="00C625AF" w:rsidP="00AA30BF">
      <w:pPr>
        <w:jc w:val="both"/>
        <w:rPr>
          <w:rFonts w:ascii="Arial" w:hAnsi="Arial" w:cs="Arial"/>
          <w:sz w:val="16"/>
          <w:szCs w:val="16"/>
        </w:rPr>
      </w:pPr>
    </w:p>
    <w:p w:rsidR="008D1624" w:rsidRDefault="008D1624" w:rsidP="00AA30BF">
      <w:pPr>
        <w:jc w:val="both"/>
        <w:rPr>
          <w:rFonts w:ascii="Arial" w:hAnsi="Arial" w:cs="Arial"/>
          <w:sz w:val="16"/>
          <w:szCs w:val="16"/>
        </w:rPr>
      </w:pPr>
    </w:p>
    <w:p w:rsidR="008D1624" w:rsidRDefault="008D1624" w:rsidP="00AA30BF">
      <w:pPr>
        <w:jc w:val="both"/>
        <w:rPr>
          <w:rFonts w:ascii="Arial" w:hAnsi="Arial" w:cs="Arial"/>
          <w:sz w:val="16"/>
          <w:szCs w:val="16"/>
        </w:rPr>
      </w:pPr>
    </w:p>
    <w:p w:rsidR="00C625AF" w:rsidRPr="00BF359A" w:rsidRDefault="00C625AF" w:rsidP="00AA30BF">
      <w:pPr>
        <w:jc w:val="both"/>
        <w:rPr>
          <w:rFonts w:ascii="Arial" w:hAnsi="Arial" w:cs="Arial"/>
          <w:sz w:val="16"/>
          <w:szCs w:val="16"/>
        </w:rPr>
      </w:pPr>
    </w:p>
    <w:p w:rsidR="00C625AF" w:rsidRPr="00CE588C" w:rsidRDefault="008D1624" w:rsidP="00AA30BF">
      <w:pPr>
        <w:widowControl w:val="0"/>
        <w:suppressAutoHyphens/>
        <w:autoSpaceDE w:val="0"/>
        <w:spacing w:line="360" w:lineRule="auto"/>
        <w:ind w:left="4800"/>
        <w:rPr>
          <w:rFonts w:ascii="Arial" w:hAnsi="Arial" w:cs="Arial"/>
          <w:sz w:val="20"/>
          <w:szCs w:val="20"/>
          <w:lang w:bidi="pl-PL"/>
        </w:rPr>
      </w:pPr>
      <w:r>
        <w:rPr>
          <w:rFonts w:ascii="Arial" w:hAnsi="Arial" w:cs="Arial"/>
          <w:i/>
          <w:sz w:val="20"/>
          <w:szCs w:val="20"/>
          <w:lang w:bidi="pl-PL"/>
        </w:rPr>
        <w:t xml:space="preserve">                                                               </w:t>
      </w:r>
      <w:r w:rsidR="009C46F9">
        <w:rPr>
          <w:rFonts w:ascii="Arial" w:hAnsi="Arial" w:cs="Arial"/>
          <w:i/>
          <w:sz w:val="20"/>
          <w:szCs w:val="20"/>
          <w:lang w:bidi="pl-PL"/>
        </w:rPr>
        <w:t xml:space="preserve"> </w:t>
      </w:r>
      <w:r w:rsidR="00C625AF" w:rsidRPr="00CE588C">
        <w:rPr>
          <w:rFonts w:ascii="Arial" w:hAnsi="Arial" w:cs="Arial"/>
          <w:sz w:val="20"/>
          <w:szCs w:val="20"/>
          <w:lang w:bidi="pl-PL"/>
        </w:rPr>
        <w:t>...........................................................</w:t>
      </w:r>
    </w:p>
    <w:p w:rsidR="00C625AF" w:rsidRDefault="00BE2D31" w:rsidP="00AA30BF">
      <w:pPr>
        <w:autoSpaceDE w:val="0"/>
        <w:autoSpaceDN w:val="0"/>
        <w:adjustRightInd w:val="0"/>
        <w:ind w:left="357"/>
        <w:jc w:val="both"/>
        <w:rPr>
          <w:rFonts w:ascii="Arial" w:eastAsia="Arial Unicode MS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bidi="pl-PL"/>
        </w:rPr>
        <w:t xml:space="preserve">                                                                                                       </w:t>
      </w:r>
      <w:r w:rsidR="008D1624">
        <w:rPr>
          <w:rFonts w:ascii="Arial" w:hAnsi="Arial" w:cs="Arial"/>
          <w:sz w:val="16"/>
          <w:szCs w:val="16"/>
          <w:lang w:bidi="pl-PL"/>
        </w:rPr>
        <w:t xml:space="preserve">                                                                              </w:t>
      </w:r>
      <w:r>
        <w:rPr>
          <w:rFonts w:ascii="Arial" w:hAnsi="Arial" w:cs="Arial"/>
          <w:sz w:val="16"/>
          <w:szCs w:val="16"/>
          <w:lang w:bidi="pl-PL"/>
        </w:rPr>
        <w:t xml:space="preserve"> </w:t>
      </w:r>
      <w:r w:rsidR="009C46F9">
        <w:rPr>
          <w:rFonts w:ascii="Arial" w:hAnsi="Arial" w:cs="Arial"/>
          <w:sz w:val="16"/>
          <w:szCs w:val="16"/>
          <w:lang w:bidi="pl-PL"/>
        </w:rPr>
        <w:t xml:space="preserve"> </w:t>
      </w:r>
      <w:r w:rsidR="00C625AF" w:rsidRPr="00B743F5">
        <w:rPr>
          <w:rFonts w:ascii="Arial" w:eastAsia="Arial Unicode MS" w:hAnsi="Arial" w:cs="Arial"/>
          <w:sz w:val="16"/>
          <w:szCs w:val="16"/>
        </w:rPr>
        <w:t>(podpis własnoręczny osoby(osób)</w:t>
      </w:r>
      <w:r w:rsidR="009C46F9">
        <w:rPr>
          <w:rFonts w:ascii="Arial" w:eastAsia="Arial Unicode MS" w:hAnsi="Arial" w:cs="Arial"/>
          <w:sz w:val="16"/>
          <w:szCs w:val="16"/>
        </w:rPr>
        <w:t xml:space="preserve"> </w:t>
      </w:r>
    </w:p>
    <w:p w:rsidR="00C625AF" w:rsidRPr="00B743F5" w:rsidRDefault="00BE2D31" w:rsidP="00AA30BF">
      <w:pPr>
        <w:autoSpaceDE w:val="0"/>
        <w:autoSpaceDN w:val="0"/>
        <w:adjustRightInd w:val="0"/>
        <w:ind w:left="357"/>
        <w:jc w:val="both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t xml:space="preserve">                                                                                         </w:t>
      </w:r>
      <w:r w:rsidR="008D1624">
        <w:rPr>
          <w:rFonts w:ascii="Arial" w:eastAsia="Arial Unicode MS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eastAsia="Arial Unicode MS" w:hAnsi="Arial" w:cs="Arial"/>
          <w:sz w:val="16"/>
          <w:szCs w:val="16"/>
        </w:rPr>
        <w:t xml:space="preserve">  </w:t>
      </w:r>
      <w:r w:rsidR="009C46F9">
        <w:rPr>
          <w:rFonts w:ascii="Arial" w:eastAsia="Arial Unicode MS" w:hAnsi="Arial" w:cs="Arial"/>
          <w:sz w:val="16"/>
          <w:szCs w:val="16"/>
        </w:rPr>
        <w:t xml:space="preserve"> </w:t>
      </w:r>
      <w:r w:rsidR="00C625AF" w:rsidRPr="00B743F5">
        <w:rPr>
          <w:rFonts w:ascii="Arial" w:eastAsia="Arial Unicode MS" w:hAnsi="Arial" w:cs="Arial"/>
          <w:sz w:val="16"/>
          <w:szCs w:val="16"/>
        </w:rPr>
        <w:t>upraw</w:t>
      </w:r>
      <w:r w:rsidR="008D1624">
        <w:rPr>
          <w:rFonts w:ascii="Arial" w:eastAsia="Arial Unicode MS" w:hAnsi="Arial" w:cs="Arial"/>
          <w:sz w:val="16"/>
          <w:szCs w:val="16"/>
        </w:rPr>
        <w:t>nionej(</w:t>
      </w:r>
      <w:proofErr w:type="spellStart"/>
      <w:r w:rsidR="008D1624">
        <w:rPr>
          <w:rFonts w:ascii="Arial" w:eastAsia="Arial Unicode MS" w:hAnsi="Arial" w:cs="Arial"/>
          <w:sz w:val="16"/>
          <w:szCs w:val="16"/>
        </w:rPr>
        <w:t>ych</w:t>
      </w:r>
      <w:proofErr w:type="spellEnd"/>
      <w:r w:rsidR="008D1624">
        <w:rPr>
          <w:rFonts w:ascii="Arial" w:eastAsia="Arial Unicode MS" w:hAnsi="Arial" w:cs="Arial"/>
          <w:sz w:val="16"/>
          <w:szCs w:val="16"/>
        </w:rPr>
        <w:t>) do reprezentowania W</w:t>
      </w:r>
      <w:r w:rsidR="00C625AF" w:rsidRPr="00B743F5">
        <w:rPr>
          <w:rFonts w:ascii="Arial" w:eastAsia="Arial Unicode MS" w:hAnsi="Arial" w:cs="Arial"/>
          <w:sz w:val="16"/>
          <w:szCs w:val="16"/>
        </w:rPr>
        <w:t>ykonawcy)</w:t>
      </w:r>
    </w:p>
    <w:p w:rsidR="005F5D64" w:rsidRPr="005F5D64" w:rsidRDefault="005F5D64" w:rsidP="00AA30BF">
      <w:pPr>
        <w:rPr>
          <w:rFonts w:ascii="Arial" w:eastAsia="Arial Unicode MS" w:hAnsi="Arial" w:cs="Arial"/>
          <w:sz w:val="20"/>
          <w:szCs w:val="20"/>
        </w:rPr>
        <w:sectPr w:rsidR="005F5D64" w:rsidRPr="005F5D64" w:rsidSect="005F5D64">
          <w:pgSz w:w="16838" w:h="11906" w:orient="landscape"/>
          <w:pgMar w:top="1418" w:right="1276" w:bottom="1418" w:left="1134" w:header="284" w:footer="522" w:gutter="0"/>
          <w:cols w:space="708"/>
          <w:docGrid w:linePitch="360"/>
        </w:sectPr>
      </w:pPr>
    </w:p>
    <w:p w:rsidR="00C81B3C" w:rsidRPr="004C1E80" w:rsidRDefault="00C81B3C" w:rsidP="00AA30BF">
      <w:pPr>
        <w:autoSpaceDE w:val="0"/>
        <w:autoSpaceDN w:val="0"/>
        <w:adjustRightInd w:val="0"/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lastRenderedPageBreak/>
        <w:t xml:space="preserve">Załącznik nr </w:t>
      </w:r>
      <w:r w:rsidR="00F2371B">
        <w:rPr>
          <w:rFonts w:ascii="Arial" w:eastAsia="Arial Unicode MS" w:hAnsi="Arial" w:cs="Arial"/>
          <w:b/>
          <w:sz w:val="20"/>
          <w:szCs w:val="20"/>
        </w:rPr>
        <w:t>2</w:t>
      </w: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>……………………………</w:t>
      </w:r>
      <w:r w:rsidR="009C46F9">
        <w:rPr>
          <w:rFonts w:ascii="Arial" w:eastAsia="Arial Unicode MS" w:hAnsi="Arial" w:cs="Arial"/>
          <w:sz w:val="20"/>
          <w:szCs w:val="20"/>
        </w:rPr>
        <w:t xml:space="preserve"> </w:t>
      </w: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>(pieczątka Wykonawcy)</w:t>
      </w: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OŚWIADCZENIE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o spełnieniu warunków udziału w postępowaniu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(art. 22 ust. 1 ustawy Pzp)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F2371B" w:rsidRPr="00CC26EF" w:rsidRDefault="00C81B3C" w:rsidP="00AA30BF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Składając ofertę w postępowaniu o udzielenie zamówienia publicznego pn.</w:t>
      </w:r>
      <w:r w:rsidR="000603A5"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 </w:t>
      </w:r>
      <w:r w:rsidR="00F2371B" w:rsidRPr="00CC26EF">
        <w:rPr>
          <w:rFonts w:ascii="Arial" w:eastAsia="Arial Unicode MS" w:hAnsi="Arial" w:cs="Arial"/>
          <w:b/>
          <w:sz w:val="20"/>
          <w:szCs w:val="20"/>
        </w:rPr>
        <w:t>„</w:t>
      </w:r>
      <w:r w:rsidR="00F2371B" w:rsidRPr="00CC26EF">
        <w:rPr>
          <w:rFonts w:ascii="Arial" w:hAnsi="Arial" w:cs="Arial"/>
          <w:b/>
          <w:color w:val="000000"/>
          <w:sz w:val="20"/>
          <w:szCs w:val="20"/>
        </w:rPr>
        <w:t>Usługa drukowania książek dla jednostek organizacyjnych PG</w:t>
      </w:r>
      <w:r w:rsidR="00F2371B" w:rsidRPr="00CC26EF">
        <w:rPr>
          <w:rFonts w:ascii="Arial" w:eastAsia="Arial Unicode MS" w:hAnsi="Arial" w:cs="Arial"/>
          <w:b/>
          <w:sz w:val="20"/>
          <w:szCs w:val="20"/>
        </w:rPr>
        <w:t>”</w:t>
      </w:r>
    </w:p>
    <w:p w:rsidR="00905B48" w:rsidRPr="004C1E80" w:rsidRDefault="00905B48" w:rsidP="00AA30BF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bCs/>
          <w:color w:val="000000"/>
          <w:sz w:val="20"/>
          <w:szCs w:val="20"/>
        </w:rPr>
        <w:t>oświadczamy, że na dzień składania ofert spełniamy warunki udziału w postępowaniu określone</w:t>
      </w:r>
      <w:r w:rsidR="00317E23">
        <w:rPr>
          <w:rFonts w:ascii="Arial" w:eastAsia="Arial Unicode MS" w:hAnsi="Arial" w:cs="Arial"/>
          <w:bCs/>
          <w:color w:val="000000"/>
          <w:sz w:val="20"/>
          <w:szCs w:val="20"/>
        </w:rPr>
        <w:br/>
      </w:r>
      <w:r w:rsidRPr="004C1E80">
        <w:rPr>
          <w:rFonts w:ascii="Arial" w:eastAsia="Arial Unicode MS" w:hAnsi="Arial" w:cs="Arial"/>
          <w:bCs/>
          <w:color w:val="000000"/>
          <w:sz w:val="20"/>
          <w:szCs w:val="20"/>
        </w:rPr>
        <w:t>w SIWZ, dotyczące:</w:t>
      </w:r>
    </w:p>
    <w:p w:rsidR="00C81B3C" w:rsidRPr="004C1E80" w:rsidRDefault="00C81B3C" w:rsidP="00AA30B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posiadania uprawnień do wykonywania określonej działalności lub czynności, jeżeli przepisy prawa nakładają obowiązek ich posiadania;</w:t>
      </w:r>
    </w:p>
    <w:p w:rsidR="00C81B3C" w:rsidRPr="004C1E80" w:rsidRDefault="00C81B3C" w:rsidP="00AA30B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posiadania wiedzy i doświadczenia; </w:t>
      </w:r>
    </w:p>
    <w:p w:rsidR="00C81B3C" w:rsidRPr="004C1E80" w:rsidRDefault="00C81B3C" w:rsidP="00AA30B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dysponowania odpowiednim potencjałem technicznym oraz osobami zdolnymi do wykonania zamówienia; </w:t>
      </w:r>
    </w:p>
    <w:p w:rsidR="00C81B3C" w:rsidRPr="004C1E80" w:rsidRDefault="00C81B3C" w:rsidP="00AA30B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>sytuacji ekonomicznej i finansowej.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3E18F0" w:rsidRDefault="009C46F9" w:rsidP="00AA30BF">
      <w:pPr>
        <w:spacing w:line="276" w:lineRule="auto"/>
        <w:ind w:left="4248" w:firstLine="708"/>
        <w:jc w:val="both"/>
        <w:rPr>
          <w:rFonts w:ascii="Arial" w:eastAsia="Arial Unicode MS" w:hAnsi="Arial" w:cs="Arial"/>
          <w:b/>
          <w:sz w:val="16"/>
          <w:szCs w:val="16"/>
        </w:rPr>
      </w:pPr>
      <w:r>
        <w:rPr>
          <w:rFonts w:ascii="Arial" w:eastAsia="Arial Unicode MS" w:hAnsi="Arial" w:cs="Arial"/>
          <w:b/>
          <w:sz w:val="16"/>
          <w:szCs w:val="16"/>
        </w:rPr>
        <w:t xml:space="preserve"> </w:t>
      </w:r>
      <w:r w:rsidR="00C81B3C" w:rsidRPr="003E18F0">
        <w:rPr>
          <w:rFonts w:ascii="Arial" w:eastAsia="Arial Unicode MS" w:hAnsi="Arial" w:cs="Arial"/>
          <w:b/>
          <w:sz w:val="16"/>
          <w:szCs w:val="16"/>
        </w:rPr>
        <w:t>………………………………………</w:t>
      </w:r>
    </w:p>
    <w:p w:rsidR="00C81B3C" w:rsidRPr="003E18F0" w:rsidRDefault="00C81B3C" w:rsidP="00AA30BF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 w:rsidRPr="003E18F0">
        <w:rPr>
          <w:rFonts w:ascii="Arial" w:eastAsia="Arial Unicode MS" w:hAnsi="Arial" w:cs="Arial"/>
          <w:i/>
          <w:sz w:val="16"/>
          <w:szCs w:val="16"/>
        </w:rPr>
        <w:t>(podpis własnoręczny osoby(osób)</w:t>
      </w:r>
    </w:p>
    <w:p w:rsidR="00C81B3C" w:rsidRPr="003E18F0" w:rsidRDefault="009C46F9" w:rsidP="00AA30BF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>
        <w:rPr>
          <w:rFonts w:ascii="Arial" w:eastAsia="Arial Unicode MS" w:hAnsi="Arial" w:cs="Arial"/>
          <w:i/>
          <w:sz w:val="16"/>
          <w:szCs w:val="16"/>
        </w:rPr>
        <w:t xml:space="preserve"> </w:t>
      </w:r>
      <w:r w:rsidR="00C81B3C" w:rsidRPr="003E18F0">
        <w:rPr>
          <w:rFonts w:ascii="Arial" w:eastAsia="Arial Unicode MS" w:hAnsi="Arial" w:cs="Arial"/>
          <w:i/>
          <w:sz w:val="16"/>
          <w:szCs w:val="16"/>
        </w:rPr>
        <w:t>uprawnionej(</w:t>
      </w:r>
      <w:proofErr w:type="spellStart"/>
      <w:r w:rsidR="00C81B3C" w:rsidRPr="003E18F0">
        <w:rPr>
          <w:rFonts w:ascii="Arial" w:eastAsia="Arial Unicode MS" w:hAnsi="Arial" w:cs="Arial"/>
          <w:i/>
          <w:sz w:val="16"/>
          <w:szCs w:val="16"/>
        </w:rPr>
        <w:t>ych</w:t>
      </w:r>
      <w:proofErr w:type="spellEnd"/>
      <w:r w:rsidR="00C81B3C" w:rsidRPr="003E18F0">
        <w:rPr>
          <w:rFonts w:ascii="Arial" w:eastAsia="Arial Unicode MS" w:hAnsi="Arial" w:cs="Arial"/>
          <w:i/>
          <w:sz w:val="16"/>
          <w:szCs w:val="16"/>
        </w:rPr>
        <w:t xml:space="preserve">) do reprezentowania </w:t>
      </w:r>
      <w:r w:rsidR="0043689E">
        <w:rPr>
          <w:rFonts w:ascii="Arial" w:eastAsia="Arial Unicode MS" w:hAnsi="Arial" w:cs="Arial"/>
          <w:i/>
          <w:sz w:val="16"/>
          <w:szCs w:val="16"/>
        </w:rPr>
        <w:t>W</w:t>
      </w:r>
      <w:r w:rsidR="00C81B3C" w:rsidRPr="003E18F0">
        <w:rPr>
          <w:rFonts w:ascii="Arial" w:eastAsia="Arial Unicode MS" w:hAnsi="Arial" w:cs="Arial"/>
          <w:i/>
          <w:sz w:val="16"/>
          <w:szCs w:val="16"/>
        </w:rPr>
        <w:t>ykonawcy)</w:t>
      </w: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  <w:sectPr w:rsidR="00C81B3C" w:rsidRPr="004C1E80" w:rsidSect="00E91FB2">
          <w:pgSz w:w="11906" w:h="16838"/>
          <w:pgMar w:top="1135" w:right="1418" w:bottom="1134" w:left="1418" w:header="284" w:footer="521" w:gutter="0"/>
          <w:cols w:space="708"/>
          <w:docGrid w:linePitch="360"/>
        </w:sect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 xml:space="preserve">Załącznik nr </w:t>
      </w:r>
      <w:r w:rsidR="00F2371B">
        <w:rPr>
          <w:rFonts w:ascii="Arial" w:eastAsia="Arial Unicode MS" w:hAnsi="Arial" w:cs="Arial"/>
          <w:b/>
          <w:sz w:val="20"/>
          <w:szCs w:val="20"/>
        </w:rPr>
        <w:t>3</w:t>
      </w: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>……………………………</w:t>
      </w:r>
      <w:r w:rsidR="009C46F9">
        <w:rPr>
          <w:rFonts w:ascii="Arial" w:eastAsia="Arial Unicode MS" w:hAnsi="Arial" w:cs="Arial"/>
          <w:sz w:val="20"/>
          <w:szCs w:val="20"/>
        </w:rPr>
        <w:t xml:space="preserve"> </w:t>
      </w: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>(pieczątka Wykonawcy)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OŚWIADCZENIE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o braku podstaw do wykluczenia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(art. 24 ust. 1 ustawy Pzp)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F2371B" w:rsidRPr="00CC26EF" w:rsidRDefault="00C81B3C" w:rsidP="00AA30BF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Składając ofertę w postępowaniu o udzielenie zamówienia publicznego pn. </w:t>
      </w:r>
      <w:r w:rsidR="00F2371B" w:rsidRPr="00CC26EF">
        <w:rPr>
          <w:rFonts w:ascii="Arial" w:eastAsia="Arial Unicode MS" w:hAnsi="Arial" w:cs="Arial"/>
          <w:b/>
          <w:sz w:val="20"/>
          <w:szCs w:val="20"/>
        </w:rPr>
        <w:t>„</w:t>
      </w:r>
      <w:r w:rsidR="00F2371B" w:rsidRPr="00CC26EF">
        <w:rPr>
          <w:rFonts w:ascii="Arial" w:hAnsi="Arial" w:cs="Arial"/>
          <w:b/>
          <w:color w:val="000000"/>
          <w:sz w:val="20"/>
          <w:szCs w:val="20"/>
        </w:rPr>
        <w:t>Usługa drukowania książek dla jednostek organizacyjnych PG</w:t>
      </w:r>
      <w:r w:rsidR="00F2371B" w:rsidRPr="00CC26EF">
        <w:rPr>
          <w:rFonts w:ascii="Arial" w:eastAsia="Arial Unicode MS" w:hAnsi="Arial" w:cs="Arial"/>
          <w:b/>
          <w:sz w:val="20"/>
          <w:szCs w:val="20"/>
        </w:rPr>
        <w:t>”</w:t>
      </w:r>
    </w:p>
    <w:p w:rsidR="007A30E7" w:rsidRDefault="007A30E7" w:rsidP="00AA30BF">
      <w:pPr>
        <w:jc w:val="both"/>
        <w:rPr>
          <w:rFonts w:ascii="Arial" w:hAnsi="Arial" w:cs="Arial"/>
          <w:b/>
          <w:sz w:val="20"/>
          <w:szCs w:val="20"/>
        </w:rPr>
      </w:pPr>
    </w:p>
    <w:p w:rsidR="00C81B3C" w:rsidRPr="004C1E80" w:rsidRDefault="00C81B3C" w:rsidP="00AA30BF">
      <w:pPr>
        <w:jc w:val="both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bCs/>
          <w:color w:val="000000"/>
          <w:sz w:val="20"/>
          <w:szCs w:val="20"/>
        </w:rPr>
        <w:t>oświadczamy, że na dzień składania ofert</w:t>
      </w:r>
      <w:r w:rsidR="00C64DF3" w:rsidRPr="004C1E80"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</w:t>
      </w:r>
      <w:r w:rsidRPr="004C1E80">
        <w:rPr>
          <w:rFonts w:ascii="Arial" w:eastAsia="Arial Unicode MS" w:hAnsi="Arial" w:cs="Arial"/>
          <w:bCs/>
          <w:sz w:val="20"/>
          <w:szCs w:val="20"/>
        </w:rPr>
        <w:t>nie ma podstaw do wykluczenia nas z postępowania</w:t>
      </w:r>
      <w:r w:rsidR="00317E23">
        <w:rPr>
          <w:rFonts w:ascii="Arial" w:eastAsia="Arial Unicode MS" w:hAnsi="Arial" w:cs="Arial"/>
          <w:bCs/>
          <w:sz w:val="20"/>
          <w:szCs w:val="20"/>
        </w:rPr>
        <w:br/>
      </w:r>
      <w:r w:rsidRPr="004C1E80">
        <w:rPr>
          <w:rFonts w:ascii="Arial" w:eastAsia="Arial Unicode MS" w:hAnsi="Arial" w:cs="Arial"/>
          <w:bCs/>
          <w:sz w:val="20"/>
          <w:szCs w:val="20"/>
        </w:rPr>
        <w:t xml:space="preserve">o udzielenie zamówienia publicznego na podstawie przesłanek, o których mowa w art. 24 ust. 1 ustawy Prawo zamówień publicznych (tekst jednolity </w:t>
      </w:r>
      <w:hyperlink r:id="rId10" w:history="1">
        <w:r w:rsidRPr="004C1E80">
          <w:rPr>
            <w:rStyle w:val="Hipercze"/>
            <w:rFonts w:ascii="Arial" w:eastAsia="Arial Unicode MS" w:hAnsi="Arial" w:cs="Arial"/>
            <w:color w:val="auto"/>
            <w:sz w:val="20"/>
            <w:szCs w:val="20"/>
            <w:u w:val="none"/>
          </w:rPr>
          <w:t>Dz.U. 2013 poz. 907</w:t>
        </w:r>
      </w:hyperlink>
      <w:r w:rsidRPr="004C1E80">
        <w:rPr>
          <w:rStyle w:val="Hipercze"/>
          <w:rFonts w:ascii="Arial" w:eastAsia="Arial Unicode MS" w:hAnsi="Arial" w:cs="Arial"/>
          <w:color w:val="auto"/>
          <w:sz w:val="20"/>
          <w:szCs w:val="20"/>
          <w:u w:val="none"/>
        </w:rPr>
        <w:t xml:space="preserve"> z późn. zm.</w:t>
      </w:r>
      <w:r w:rsidRPr="004C1E80">
        <w:rPr>
          <w:rFonts w:ascii="Arial" w:eastAsia="Arial Unicode MS" w:hAnsi="Arial" w:cs="Arial"/>
          <w:bCs/>
          <w:sz w:val="20"/>
          <w:szCs w:val="20"/>
        </w:rPr>
        <w:t>).</w:t>
      </w: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ab/>
      </w: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ab/>
      </w: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F386B" w:rsidRDefault="009C46F9" w:rsidP="00AA30BF">
      <w:pPr>
        <w:spacing w:line="276" w:lineRule="auto"/>
        <w:ind w:left="4248" w:firstLine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C81B3C" w:rsidRPr="004F386B">
        <w:rPr>
          <w:rFonts w:ascii="Arial" w:eastAsia="Arial Unicode MS" w:hAnsi="Arial" w:cs="Arial"/>
          <w:sz w:val="20"/>
          <w:szCs w:val="20"/>
        </w:rPr>
        <w:t>………………………………………</w:t>
      </w:r>
    </w:p>
    <w:p w:rsidR="00C81B3C" w:rsidRPr="003E18F0" w:rsidRDefault="00C81B3C" w:rsidP="00AA30BF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 w:rsidRPr="003E18F0">
        <w:rPr>
          <w:rFonts w:ascii="Arial" w:eastAsia="Arial Unicode MS" w:hAnsi="Arial" w:cs="Arial"/>
          <w:i/>
          <w:sz w:val="16"/>
          <w:szCs w:val="16"/>
        </w:rPr>
        <w:t>(podpis własnoręczny osoby(osób)</w:t>
      </w:r>
    </w:p>
    <w:p w:rsidR="00C81B3C" w:rsidRPr="003E18F0" w:rsidRDefault="009C46F9" w:rsidP="00AA30BF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>
        <w:rPr>
          <w:rFonts w:ascii="Arial" w:eastAsia="Arial Unicode MS" w:hAnsi="Arial" w:cs="Arial"/>
          <w:i/>
          <w:sz w:val="16"/>
          <w:szCs w:val="16"/>
        </w:rPr>
        <w:t xml:space="preserve"> </w:t>
      </w:r>
      <w:r w:rsidR="00C81B3C" w:rsidRPr="003E18F0">
        <w:rPr>
          <w:rFonts w:ascii="Arial" w:eastAsia="Arial Unicode MS" w:hAnsi="Arial" w:cs="Arial"/>
          <w:i/>
          <w:sz w:val="16"/>
          <w:szCs w:val="16"/>
        </w:rPr>
        <w:t>uprawnionej(</w:t>
      </w:r>
      <w:proofErr w:type="spellStart"/>
      <w:r w:rsidR="00C81B3C" w:rsidRPr="003E18F0">
        <w:rPr>
          <w:rFonts w:ascii="Arial" w:eastAsia="Arial Unicode MS" w:hAnsi="Arial" w:cs="Arial"/>
          <w:i/>
          <w:sz w:val="16"/>
          <w:szCs w:val="16"/>
        </w:rPr>
        <w:t>ych</w:t>
      </w:r>
      <w:proofErr w:type="spellEnd"/>
      <w:r w:rsidR="00C81B3C" w:rsidRPr="003E18F0">
        <w:rPr>
          <w:rFonts w:ascii="Arial" w:eastAsia="Arial Unicode MS" w:hAnsi="Arial" w:cs="Arial"/>
          <w:i/>
          <w:sz w:val="16"/>
          <w:szCs w:val="16"/>
        </w:rPr>
        <w:t xml:space="preserve">) do reprezentowania </w:t>
      </w:r>
      <w:r w:rsidR="0043689E">
        <w:rPr>
          <w:rFonts w:ascii="Arial" w:eastAsia="Arial Unicode MS" w:hAnsi="Arial" w:cs="Arial"/>
          <w:i/>
          <w:sz w:val="16"/>
          <w:szCs w:val="16"/>
        </w:rPr>
        <w:t>W</w:t>
      </w:r>
      <w:r w:rsidR="00C81B3C" w:rsidRPr="003E18F0">
        <w:rPr>
          <w:rFonts w:ascii="Arial" w:eastAsia="Arial Unicode MS" w:hAnsi="Arial" w:cs="Arial"/>
          <w:i/>
          <w:sz w:val="16"/>
          <w:szCs w:val="16"/>
        </w:rPr>
        <w:t>ykonawcy)</w:t>
      </w: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br w:type="page"/>
      </w: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right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 xml:space="preserve">Załącznik nr </w:t>
      </w:r>
      <w:r w:rsidR="00F2371B">
        <w:rPr>
          <w:rFonts w:ascii="Arial" w:eastAsia="Arial Unicode MS" w:hAnsi="Arial" w:cs="Arial"/>
          <w:b/>
          <w:sz w:val="20"/>
          <w:szCs w:val="20"/>
        </w:rPr>
        <w:t>4</w:t>
      </w: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 xml:space="preserve">………………………………. </w:t>
      </w:r>
    </w:p>
    <w:p w:rsidR="00C81B3C" w:rsidRPr="004C1E80" w:rsidRDefault="009C46F9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C81B3C" w:rsidRPr="004C1E80">
        <w:rPr>
          <w:rFonts w:ascii="Arial" w:eastAsia="Arial Unicode MS" w:hAnsi="Arial" w:cs="Arial"/>
          <w:sz w:val="20"/>
          <w:szCs w:val="20"/>
        </w:rPr>
        <w:t>(pieczęć Wykonawcy)</w:t>
      </w: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>LISTA PODMIOTÓW NALEŻĄCYCH DO TEJ SAMEJ GRUPY KAPITAŁOWEJ/INFORMACJA</w:t>
      </w:r>
      <w:r w:rsidR="009C46F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4C1E80">
        <w:rPr>
          <w:rFonts w:ascii="Arial" w:eastAsia="Arial Unicode MS" w:hAnsi="Arial" w:cs="Arial"/>
          <w:b/>
          <w:sz w:val="20"/>
          <w:szCs w:val="20"/>
        </w:rPr>
        <w:t>O TYM, ŻE WYKONAWCA NIE NALEŻY DO GRUPY KAPITAŁOWEJ*</w:t>
      </w:r>
    </w:p>
    <w:p w:rsidR="00C81B3C" w:rsidRPr="004C1E80" w:rsidRDefault="00C81B3C" w:rsidP="00AA30BF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C81B3C" w:rsidRPr="004C1E80" w:rsidRDefault="00C81B3C" w:rsidP="00AA30BF">
      <w:pPr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F2371B" w:rsidRPr="00CC26EF" w:rsidRDefault="00C81B3C" w:rsidP="00AA30BF">
      <w:pPr>
        <w:spacing w:line="276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 xml:space="preserve">Składając ofertę w postępowaniu o udzielenie zamówienia publicznego </w:t>
      </w:r>
      <w:r w:rsidRPr="004C1E80">
        <w:rPr>
          <w:rFonts w:ascii="Arial" w:eastAsia="Arial Unicode MS" w:hAnsi="Arial" w:cs="Arial"/>
          <w:color w:val="000000"/>
          <w:sz w:val="20"/>
          <w:szCs w:val="20"/>
        </w:rPr>
        <w:t xml:space="preserve">pn. </w:t>
      </w:r>
      <w:r w:rsidR="00F2371B" w:rsidRPr="00CC26EF">
        <w:rPr>
          <w:rFonts w:ascii="Arial" w:eastAsia="Arial Unicode MS" w:hAnsi="Arial" w:cs="Arial"/>
          <w:b/>
          <w:sz w:val="20"/>
          <w:szCs w:val="20"/>
        </w:rPr>
        <w:t>„</w:t>
      </w:r>
      <w:r w:rsidR="00F2371B" w:rsidRPr="00CC26EF">
        <w:rPr>
          <w:rFonts w:ascii="Arial" w:hAnsi="Arial" w:cs="Arial"/>
          <w:b/>
          <w:color w:val="000000"/>
          <w:sz w:val="20"/>
          <w:szCs w:val="20"/>
        </w:rPr>
        <w:t>Usługa drukowania książek dla jednostek organizacyjnych PG</w:t>
      </w:r>
      <w:r w:rsidR="00F2371B" w:rsidRPr="00CC26EF">
        <w:rPr>
          <w:rFonts w:ascii="Arial" w:eastAsia="Arial Unicode MS" w:hAnsi="Arial" w:cs="Arial"/>
          <w:b/>
          <w:sz w:val="20"/>
          <w:szCs w:val="20"/>
        </w:rPr>
        <w:t>”</w:t>
      </w:r>
    </w:p>
    <w:p w:rsidR="00E61584" w:rsidRDefault="00E61584" w:rsidP="00AA30BF">
      <w:pPr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C81B3C" w:rsidRPr="004C1E80" w:rsidRDefault="00C64DF3" w:rsidP="00AA30BF">
      <w:pPr>
        <w:jc w:val="both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C81B3C" w:rsidRPr="004C1E80">
        <w:rPr>
          <w:rFonts w:ascii="Arial" w:eastAsia="Arial Unicode MS" w:hAnsi="Arial" w:cs="Arial"/>
          <w:sz w:val="20"/>
          <w:szCs w:val="20"/>
        </w:rPr>
        <w:t xml:space="preserve">zgodnie z art. 26 ust. 2d ustawy z dnia 29 stycznia 2004 roku – Prawo zamówień publicznych </w:t>
      </w:r>
      <w:r w:rsidR="00C81B3C" w:rsidRPr="004C1E80">
        <w:rPr>
          <w:rFonts w:ascii="Arial" w:eastAsia="Arial Unicode MS" w:hAnsi="Arial" w:cs="Arial"/>
          <w:sz w:val="20"/>
          <w:szCs w:val="20"/>
        </w:rPr>
        <w:tab/>
      </w:r>
    </w:p>
    <w:p w:rsidR="00C81B3C" w:rsidRPr="004C1E80" w:rsidRDefault="00C81B3C" w:rsidP="00AA30BF">
      <w:pPr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widowControl w:val="0"/>
        <w:numPr>
          <w:ilvl w:val="0"/>
          <w:numId w:val="11"/>
        </w:numPr>
        <w:tabs>
          <w:tab w:val="clear" w:pos="340"/>
        </w:tabs>
        <w:suppressAutoHyphens/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 xml:space="preserve">składamy listę podmiotów, razem z którymi należymy do tej samej grupy kapitałowej w rozumieniu ustawy z dnia 16 lutego 2007 r. o ochronie konkurencji i konsumentów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63"/>
        <w:gridCol w:w="4607"/>
      </w:tblGrid>
      <w:tr w:rsidR="00C81B3C" w:rsidRPr="004C1E80">
        <w:tc>
          <w:tcPr>
            <w:tcW w:w="516" w:type="dxa"/>
            <w:vAlign w:val="center"/>
          </w:tcPr>
          <w:p w:rsidR="00C81B3C" w:rsidRPr="004C1E80" w:rsidRDefault="00C81B3C" w:rsidP="00AA30BF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63" w:type="dxa"/>
            <w:vAlign w:val="center"/>
          </w:tcPr>
          <w:p w:rsidR="00C81B3C" w:rsidRPr="004C1E80" w:rsidRDefault="00C81B3C" w:rsidP="00AA30BF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4607" w:type="dxa"/>
            <w:vAlign w:val="center"/>
          </w:tcPr>
          <w:p w:rsidR="00C81B3C" w:rsidRPr="004C1E80" w:rsidRDefault="00C81B3C" w:rsidP="00AA30BF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b/>
                <w:sz w:val="20"/>
                <w:szCs w:val="20"/>
              </w:rPr>
              <w:t>Adres podmiotu</w:t>
            </w:r>
          </w:p>
        </w:tc>
      </w:tr>
      <w:tr w:rsidR="00C81B3C" w:rsidRPr="004C1E80">
        <w:tc>
          <w:tcPr>
            <w:tcW w:w="516" w:type="dxa"/>
          </w:tcPr>
          <w:p w:rsidR="00C81B3C" w:rsidRPr="004C1E80" w:rsidRDefault="00C81B3C" w:rsidP="00AA30BF">
            <w:pPr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4163" w:type="dxa"/>
          </w:tcPr>
          <w:p w:rsidR="00C81B3C" w:rsidRPr="004C1E80" w:rsidRDefault="00C81B3C" w:rsidP="00AA30BF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7" w:type="dxa"/>
          </w:tcPr>
          <w:p w:rsidR="00C81B3C" w:rsidRPr="004C1E80" w:rsidRDefault="00C81B3C" w:rsidP="00AA30BF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1B3C" w:rsidRPr="004C1E80">
        <w:tc>
          <w:tcPr>
            <w:tcW w:w="516" w:type="dxa"/>
          </w:tcPr>
          <w:p w:rsidR="00C81B3C" w:rsidRPr="004C1E80" w:rsidRDefault="00C81B3C" w:rsidP="00AA30BF">
            <w:pPr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4163" w:type="dxa"/>
          </w:tcPr>
          <w:p w:rsidR="00C81B3C" w:rsidRPr="004C1E80" w:rsidRDefault="00C81B3C" w:rsidP="00AA30BF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7" w:type="dxa"/>
          </w:tcPr>
          <w:p w:rsidR="00C81B3C" w:rsidRPr="004C1E80" w:rsidRDefault="00C81B3C" w:rsidP="00AA30BF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81B3C" w:rsidRPr="004C1E80">
        <w:tc>
          <w:tcPr>
            <w:tcW w:w="516" w:type="dxa"/>
          </w:tcPr>
          <w:p w:rsidR="00C81B3C" w:rsidRPr="004C1E80" w:rsidRDefault="00C81B3C" w:rsidP="00AA30BF">
            <w:pPr>
              <w:spacing w:line="276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C1E80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4163" w:type="dxa"/>
          </w:tcPr>
          <w:p w:rsidR="00C81B3C" w:rsidRPr="004C1E80" w:rsidRDefault="00C81B3C" w:rsidP="00AA30BF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4607" w:type="dxa"/>
          </w:tcPr>
          <w:p w:rsidR="00C81B3C" w:rsidRPr="004C1E80" w:rsidRDefault="00C81B3C" w:rsidP="00AA30BF">
            <w:pPr>
              <w:spacing w:line="276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C81B3C" w:rsidRPr="004C1E80" w:rsidRDefault="00C81B3C" w:rsidP="00AA30BF">
      <w:pPr>
        <w:spacing w:line="276" w:lineRule="auto"/>
        <w:ind w:left="340"/>
        <w:jc w:val="both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 xml:space="preserve">*tabelę powielić w razie konieczności </w:t>
      </w:r>
    </w:p>
    <w:p w:rsidR="00C81B3C" w:rsidRPr="004C1E80" w:rsidRDefault="00C81B3C" w:rsidP="00AA30BF">
      <w:pPr>
        <w:spacing w:line="276" w:lineRule="auto"/>
        <w:ind w:left="340"/>
        <w:jc w:val="both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ind w:left="340"/>
        <w:jc w:val="both"/>
        <w:rPr>
          <w:rFonts w:ascii="Arial" w:eastAsia="Arial Unicode MS" w:hAnsi="Arial" w:cs="Arial"/>
          <w:sz w:val="20"/>
          <w:szCs w:val="20"/>
        </w:rPr>
      </w:pPr>
    </w:p>
    <w:p w:rsidR="006F3FF7" w:rsidRPr="004F386B" w:rsidRDefault="009C46F9" w:rsidP="006F3FF7">
      <w:pPr>
        <w:spacing w:line="276" w:lineRule="auto"/>
        <w:ind w:left="4248" w:firstLine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16"/>
          <w:szCs w:val="16"/>
        </w:rPr>
        <w:t xml:space="preserve"> </w:t>
      </w:r>
      <w:r w:rsidR="006F3FF7" w:rsidRPr="004F386B">
        <w:rPr>
          <w:rFonts w:ascii="Arial" w:eastAsia="Arial Unicode MS" w:hAnsi="Arial" w:cs="Arial"/>
          <w:sz w:val="20"/>
          <w:szCs w:val="20"/>
        </w:rPr>
        <w:t>………………………………………</w:t>
      </w:r>
    </w:p>
    <w:p w:rsidR="006F3FF7" w:rsidRPr="003E18F0" w:rsidRDefault="006F3FF7" w:rsidP="006F3FF7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 w:rsidRPr="003E18F0">
        <w:rPr>
          <w:rFonts w:ascii="Arial" w:eastAsia="Arial Unicode MS" w:hAnsi="Arial" w:cs="Arial"/>
          <w:i/>
          <w:sz w:val="16"/>
          <w:szCs w:val="16"/>
        </w:rPr>
        <w:t>(podpis własnoręczny osoby(osób)</w:t>
      </w:r>
    </w:p>
    <w:p w:rsidR="006F3FF7" w:rsidRPr="003E18F0" w:rsidRDefault="006F3FF7" w:rsidP="006F3FF7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>
        <w:rPr>
          <w:rFonts w:ascii="Arial" w:eastAsia="Arial Unicode MS" w:hAnsi="Arial" w:cs="Arial"/>
          <w:i/>
          <w:sz w:val="16"/>
          <w:szCs w:val="16"/>
        </w:rPr>
        <w:t xml:space="preserve"> </w:t>
      </w:r>
      <w:r w:rsidRPr="003E18F0">
        <w:rPr>
          <w:rFonts w:ascii="Arial" w:eastAsia="Arial Unicode MS" w:hAnsi="Arial" w:cs="Arial"/>
          <w:i/>
          <w:sz w:val="16"/>
          <w:szCs w:val="16"/>
        </w:rPr>
        <w:t>uprawnionej(</w:t>
      </w:r>
      <w:proofErr w:type="spellStart"/>
      <w:r w:rsidRPr="003E18F0">
        <w:rPr>
          <w:rFonts w:ascii="Arial" w:eastAsia="Arial Unicode MS" w:hAnsi="Arial" w:cs="Arial"/>
          <w:i/>
          <w:sz w:val="16"/>
          <w:szCs w:val="16"/>
        </w:rPr>
        <w:t>ych</w:t>
      </w:r>
      <w:proofErr w:type="spellEnd"/>
      <w:r w:rsidRPr="003E18F0">
        <w:rPr>
          <w:rFonts w:ascii="Arial" w:eastAsia="Arial Unicode MS" w:hAnsi="Arial" w:cs="Arial"/>
          <w:i/>
          <w:sz w:val="16"/>
          <w:szCs w:val="16"/>
        </w:rPr>
        <w:t xml:space="preserve">) do reprezentowania </w:t>
      </w:r>
      <w:r>
        <w:rPr>
          <w:rFonts w:ascii="Arial" w:eastAsia="Arial Unicode MS" w:hAnsi="Arial" w:cs="Arial"/>
          <w:i/>
          <w:sz w:val="16"/>
          <w:szCs w:val="16"/>
        </w:rPr>
        <w:t>W</w:t>
      </w:r>
      <w:r w:rsidRPr="003E18F0">
        <w:rPr>
          <w:rFonts w:ascii="Arial" w:eastAsia="Arial Unicode MS" w:hAnsi="Arial" w:cs="Arial"/>
          <w:i/>
          <w:sz w:val="16"/>
          <w:szCs w:val="16"/>
        </w:rPr>
        <w:t>ykonawcy)</w:t>
      </w:r>
    </w:p>
    <w:p w:rsidR="00C81B3C" w:rsidRPr="004C1E80" w:rsidRDefault="00C81B3C" w:rsidP="006F3FF7">
      <w:pPr>
        <w:spacing w:line="276" w:lineRule="auto"/>
        <w:ind w:left="4248" w:firstLine="708"/>
        <w:jc w:val="both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widowControl w:val="0"/>
        <w:numPr>
          <w:ilvl w:val="0"/>
          <w:numId w:val="11"/>
        </w:numPr>
        <w:tabs>
          <w:tab w:val="clear" w:pos="340"/>
        </w:tabs>
        <w:suppressAutoHyphens/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>informujemy, że nie należymy do grupy kapitałowej, o której mowa w art. 24 ust. 2 pkt 5 ustawy Prawo zamówień publicznych.</w:t>
      </w:r>
    </w:p>
    <w:p w:rsidR="00C81B3C" w:rsidRPr="004C1E80" w:rsidRDefault="00C81B3C" w:rsidP="00AA30BF">
      <w:pPr>
        <w:widowControl w:val="0"/>
        <w:suppressAutoHyphens/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widowControl w:val="0"/>
        <w:suppressAutoHyphens/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widowControl w:val="0"/>
        <w:suppressAutoHyphens/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widowControl w:val="0"/>
        <w:suppressAutoHyphens/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6F3FF7" w:rsidRPr="004F386B" w:rsidRDefault="009C46F9" w:rsidP="006F3FF7">
      <w:pPr>
        <w:spacing w:line="276" w:lineRule="auto"/>
        <w:ind w:left="4248" w:firstLine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6F3FF7" w:rsidRPr="004F386B">
        <w:rPr>
          <w:rFonts w:ascii="Arial" w:eastAsia="Arial Unicode MS" w:hAnsi="Arial" w:cs="Arial"/>
          <w:sz w:val="20"/>
          <w:szCs w:val="20"/>
        </w:rPr>
        <w:t>………………………………………</w:t>
      </w:r>
    </w:p>
    <w:p w:rsidR="006F3FF7" w:rsidRPr="003E18F0" w:rsidRDefault="006F3FF7" w:rsidP="006F3FF7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 w:rsidRPr="003E18F0">
        <w:rPr>
          <w:rFonts w:ascii="Arial" w:eastAsia="Arial Unicode MS" w:hAnsi="Arial" w:cs="Arial"/>
          <w:i/>
          <w:sz w:val="16"/>
          <w:szCs w:val="16"/>
        </w:rPr>
        <w:t>(podpis własnoręczny osoby(osób)</w:t>
      </w:r>
    </w:p>
    <w:p w:rsidR="006F3FF7" w:rsidRPr="003E18F0" w:rsidRDefault="006F3FF7" w:rsidP="006F3FF7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>
        <w:rPr>
          <w:rFonts w:ascii="Arial" w:eastAsia="Arial Unicode MS" w:hAnsi="Arial" w:cs="Arial"/>
          <w:i/>
          <w:sz w:val="16"/>
          <w:szCs w:val="16"/>
        </w:rPr>
        <w:t xml:space="preserve"> </w:t>
      </w:r>
      <w:r w:rsidRPr="003E18F0">
        <w:rPr>
          <w:rFonts w:ascii="Arial" w:eastAsia="Arial Unicode MS" w:hAnsi="Arial" w:cs="Arial"/>
          <w:i/>
          <w:sz w:val="16"/>
          <w:szCs w:val="16"/>
        </w:rPr>
        <w:t>uprawnionej(</w:t>
      </w:r>
      <w:proofErr w:type="spellStart"/>
      <w:r w:rsidRPr="003E18F0">
        <w:rPr>
          <w:rFonts w:ascii="Arial" w:eastAsia="Arial Unicode MS" w:hAnsi="Arial" w:cs="Arial"/>
          <w:i/>
          <w:sz w:val="16"/>
          <w:szCs w:val="16"/>
        </w:rPr>
        <w:t>ych</w:t>
      </w:r>
      <w:proofErr w:type="spellEnd"/>
      <w:r w:rsidRPr="003E18F0">
        <w:rPr>
          <w:rFonts w:ascii="Arial" w:eastAsia="Arial Unicode MS" w:hAnsi="Arial" w:cs="Arial"/>
          <w:i/>
          <w:sz w:val="16"/>
          <w:szCs w:val="16"/>
        </w:rPr>
        <w:t xml:space="preserve">) do reprezentowania </w:t>
      </w:r>
      <w:r>
        <w:rPr>
          <w:rFonts w:ascii="Arial" w:eastAsia="Arial Unicode MS" w:hAnsi="Arial" w:cs="Arial"/>
          <w:i/>
          <w:sz w:val="16"/>
          <w:szCs w:val="16"/>
        </w:rPr>
        <w:t>W</w:t>
      </w:r>
      <w:r w:rsidRPr="003E18F0">
        <w:rPr>
          <w:rFonts w:ascii="Arial" w:eastAsia="Arial Unicode MS" w:hAnsi="Arial" w:cs="Arial"/>
          <w:i/>
          <w:sz w:val="16"/>
          <w:szCs w:val="16"/>
        </w:rPr>
        <w:t>ykonawcy)</w:t>
      </w:r>
    </w:p>
    <w:p w:rsidR="00C81B3C" w:rsidRPr="004C1E80" w:rsidRDefault="00C81B3C" w:rsidP="006F3FF7">
      <w:pPr>
        <w:spacing w:line="276" w:lineRule="auto"/>
        <w:ind w:left="4248" w:firstLine="708"/>
        <w:jc w:val="both"/>
        <w:rPr>
          <w:rFonts w:ascii="Arial" w:eastAsia="Arial Unicode MS" w:hAnsi="Arial" w:cs="Arial"/>
          <w:sz w:val="20"/>
          <w:szCs w:val="20"/>
        </w:rPr>
      </w:pPr>
    </w:p>
    <w:p w:rsidR="00C81B3C" w:rsidRPr="004C1E80" w:rsidRDefault="00C81B3C" w:rsidP="00AA30BF">
      <w:pPr>
        <w:spacing w:line="276" w:lineRule="auto"/>
        <w:rPr>
          <w:rFonts w:ascii="Arial" w:eastAsia="Arial Unicode MS" w:hAnsi="Arial" w:cs="Arial"/>
          <w:sz w:val="20"/>
          <w:szCs w:val="20"/>
        </w:rPr>
      </w:pPr>
      <w:r w:rsidRPr="004C1E80">
        <w:rPr>
          <w:rFonts w:ascii="Arial" w:eastAsia="Arial Unicode MS" w:hAnsi="Arial" w:cs="Arial"/>
          <w:sz w:val="20"/>
          <w:szCs w:val="20"/>
        </w:rPr>
        <w:t>*) należy wypełnić pkt 1 lub 2.</w:t>
      </w:r>
    </w:p>
    <w:p w:rsidR="00C81B3C" w:rsidRPr="004C1E80" w:rsidRDefault="00C81B3C" w:rsidP="00AA30BF">
      <w:pPr>
        <w:spacing w:after="200" w:line="276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4C1E80">
        <w:rPr>
          <w:rFonts w:ascii="Arial" w:hAnsi="Arial" w:cs="Arial"/>
          <w:b/>
          <w:sz w:val="20"/>
          <w:szCs w:val="20"/>
          <w:lang w:eastAsia="en-US"/>
        </w:rPr>
        <w:br w:type="page"/>
      </w:r>
    </w:p>
    <w:p w:rsidR="00C81B3C" w:rsidRPr="002D5967" w:rsidRDefault="00C81B3C" w:rsidP="00AA30B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2D5967">
        <w:rPr>
          <w:rFonts w:ascii="Arial" w:hAnsi="Arial" w:cs="Arial"/>
          <w:b/>
          <w:sz w:val="20"/>
          <w:szCs w:val="20"/>
          <w:lang w:eastAsia="en-US"/>
        </w:rPr>
        <w:lastRenderedPageBreak/>
        <w:t xml:space="preserve">Załącznik nr </w:t>
      </w:r>
      <w:r w:rsidR="00F2371B" w:rsidRPr="002D5967">
        <w:rPr>
          <w:rFonts w:ascii="Arial" w:hAnsi="Arial" w:cs="Arial"/>
          <w:b/>
          <w:sz w:val="20"/>
          <w:szCs w:val="20"/>
          <w:lang w:eastAsia="en-US"/>
        </w:rPr>
        <w:t>5</w:t>
      </w:r>
    </w:p>
    <w:p w:rsidR="00FB5B81" w:rsidRDefault="00FB5B81" w:rsidP="00AA30BF">
      <w:pPr>
        <w:rPr>
          <w:rFonts w:ascii="Arial" w:eastAsia="Arial Unicode MS" w:hAnsi="Arial" w:cs="Arial"/>
          <w:color w:val="000000"/>
          <w:sz w:val="20"/>
        </w:rPr>
      </w:pPr>
    </w:p>
    <w:p w:rsidR="00F46114" w:rsidRPr="00CE588C" w:rsidRDefault="00F46114" w:rsidP="00AA30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CE588C">
        <w:rPr>
          <w:rFonts w:ascii="Arial" w:hAnsi="Arial" w:cs="Arial"/>
          <w:b/>
          <w:bCs/>
          <w:sz w:val="20"/>
          <w:szCs w:val="20"/>
        </w:rPr>
        <w:t xml:space="preserve">WYKAZ WYKONANYCH </w:t>
      </w:r>
      <w:r>
        <w:rPr>
          <w:rFonts w:ascii="Arial" w:hAnsi="Arial" w:cs="Arial"/>
          <w:b/>
          <w:bCs/>
          <w:sz w:val="20"/>
          <w:szCs w:val="20"/>
        </w:rPr>
        <w:t>USŁUG</w:t>
      </w:r>
    </w:p>
    <w:p w:rsidR="00F46114" w:rsidRDefault="00F46114" w:rsidP="00AA30BF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F46114" w:rsidRPr="00CE588C" w:rsidRDefault="00F46114" w:rsidP="00AA30BF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F46114" w:rsidRDefault="00F46114" w:rsidP="00AA30BF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Wykaz </w:t>
      </w:r>
      <w:r w:rsidRPr="00FB5551">
        <w:rPr>
          <w:rFonts w:ascii="Arial" w:hAnsi="Arial" w:cs="Arial"/>
          <w:bCs/>
          <w:sz w:val="20"/>
          <w:szCs w:val="20"/>
        </w:rPr>
        <w:t xml:space="preserve">wykonanych głównych usług, w okresie ostatnich trzech lat przed upływem terminu składania ofert, a jeżeli okres prowadzenia działalności jest krótszy – w tym okresie, z podaniem ich wartości, przedmiotu, dat wykonania i podmiotów, </w:t>
      </w:r>
      <w:r>
        <w:rPr>
          <w:rFonts w:ascii="Arial" w:hAnsi="Arial" w:cs="Arial"/>
          <w:bCs/>
          <w:sz w:val="20"/>
          <w:szCs w:val="20"/>
        </w:rPr>
        <w:t xml:space="preserve">na rzecz których usługi zostały wykonane. </w:t>
      </w:r>
    </w:p>
    <w:p w:rsidR="00F46114" w:rsidRPr="00CE588C" w:rsidRDefault="00F46114" w:rsidP="00AA30B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46114" w:rsidRPr="00CE588C" w:rsidRDefault="00F46114" w:rsidP="00AA30B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1985"/>
        <w:gridCol w:w="2268"/>
        <w:gridCol w:w="2126"/>
      </w:tblGrid>
      <w:tr w:rsidR="00F46114" w:rsidRPr="00CE588C" w:rsidTr="00A660ED">
        <w:trPr>
          <w:trHeight w:val="966"/>
        </w:trPr>
        <w:tc>
          <w:tcPr>
            <w:tcW w:w="534" w:type="dxa"/>
            <w:vAlign w:val="center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E588C">
              <w:rPr>
                <w:rFonts w:ascii="Arial" w:hAnsi="Arial" w:cs="Arial"/>
                <w:sz w:val="20"/>
                <w:szCs w:val="20"/>
              </w:rPr>
              <w:t>p.</w:t>
            </w:r>
          </w:p>
        </w:tc>
        <w:tc>
          <w:tcPr>
            <w:tcW w:w="2409" w:type="dxa"/>
            <w:vAlign w:val="center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88C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1985" w:type="dxa"/>
            <w:vAlign w:val="center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268" w:type="dxa"/>
            <w:vAlign w:val="center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88C">
              <w:rPr>
                <w:rFonts w:ascii="Arial" w:hAnsi="Arial" w:cs="Arial"/>
                <w:sz w:val="20"/>
                <w:szCs w:val="20"/>
              </w:rPr>
              <w:t xml:space="preserve">Odbiorca </w:t>
            </w:r>
            <w:r>
              <w:rPr>
                <w:rFonts w:ascii="Arial" w:hAnsi="Arial" w:cs="Arial"/>
                <w:sz w:val="20"/>
                <w:szCs w:val="20"/>
              </w:rPr>
              <w:t>usługi</w:t>
            </w:r>
          </w:p>
          <w:p w:rsidR="00F46114" w:rsidRPr="00CE588C" w:rsidRDefault="00F46114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88C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  <w:tc>
          <w:tcPr>
            <w:tcW w:w="2126" w:type="dxa"/>
            <w:vAlign w:val="center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588C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F46114" w:rsidRPr="00CE588C" w:rsidRDefault="00F46114" w:rsidP="00AA30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</w:t>
            </w:r>
            <w:r w:rsidRPr="00CE588C">
              <w:rPr>
                <w:rFonts w:ascii="Arial" w:hAnsi="Arial" w:cs="Arial"/>
                <w:sz w:val="20"/>
                <w:szCs w:val="20"/>
              </w:rPr>
              <w:t xml:space="preserve"> w PLN</w:t>
            </w:r>
          </w:p>
        </w:tc>
      </w:tr>
      <w:tr w:rsidR="00F46114" w:rsidRPr="00CE588C" w:rsidTr="00A660ED">
        <w:trPr>
          <w:trHeight w:val="979"/>
        </w:trPr>
        <w:tc>
          <w:tcPr>
            <w:tcW w:w="534" w:type="dxa"/>
            <w:vAlign w:val="center"/>
          </w:tcPr>
          <w:p w:rsidR="00F46114" w:rsidRPr="00B42448" w:rsidRDefault="00F46114" w:rsidP="004F38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14" w:rsidRPr="00CE588C" w:rsidTr="00A660ED">
        <w:trPr>
          <w:trHeight w:val="1121"/>
        </w:trPr>
        <w:tc>
          <w:tcPr>
            <w:tcW w:w="534" w:type="dxa"/>
            <w:vAlign w:val="center"/>
          </w:tcPr>
          <w:p w:rsidR="00F46114" w:rsidRPr="00B42448" w:rsidRDefault="00F46114" w:rsidP="004F38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14" w:rsidRPr="00CE588C" w:rsidTr="00A660ED">
        <w:trPr>
          <w:trHeight w:val="1136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F46114" w:rsidRPr="00B42448" w:rsidRDefault="00F46114" w:rsidP="004F38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F46114" w:rsidRPr="00CE588C" w:rsidRDefault="00F46114" w:rsidP="00AA30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0A92" w:rsidRPr="00BA433E" w:rsidRDefault="003B0A92" w:rsidP="00AA30BF">
      <w:pPr>
        <w:pStyle w:val="Akapitzlist11"/>
        <w:spacing w:after="0"/>
        <w:ind w:left="0"/>
        <w:jc w:val="both"/>
        <w:rPr>
          <w:rFonts w:ascii="Arial" w:eastAsia="Arial Unicode MS" w:hAnsi="Arial" w:cs="Arial"/>
          <w:color w:val="000000"/>
          <w:sz w:val="20"/>
        </w:rPr>
      </w:pPr>
    </w:p>
    <w:p w:rsidR="003A0A0F" w:rsidRDefault="003A0A0F" w:rsidP="00AA30BF">
      <w:pPr>
        <w:pStyle w:val="Tekstpodstawowy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3A0A0F" w:rsidRPr="003A0A0F" w:rsidRDefault="003A0A0F" w:rsidP="00AA30BF">
      <w:pPr>
        <w:pStyle w:val="Tekstpodstawowy"/>
        <w:spacing w:after="0" w:line="276" w:lineRule="auto"/>
        <w:jc w:val="both"/>
        <w:rPr>
          <w:rFonts w:ascii="Arial" w:eastAsia="Arial Unicode MS" w:hAnsi="Arial" w:cs="Arial"/>
          <w:i/>
          <w:color w:val="000000"/>
          <w:sz w:val="20"/>
          <w:szCs w:val="20"/>
        </w:rPr>
      </w:pPr>
      <w:r w:rsidRPr="003A0A0F">
        <w:rPr>
          <w:rFonts w:ascii="Arial" w:hAnsi="Arial" w:cs="Arial"/>
          <w:i/>
          <w:iCs/>
          <w:sz w:val="20"/>
          <w:szCs w:val="20"/>
        </w:rPr>
        <w:t>Zamawiający uzna warunek za spełniony, jeżeli Wykonawca wykaże, że należycie zrealizował w okresie ostatnich trzech lat przed upływem terminu składania ofert o udzielenie zamówienia, a jeżeli okres prowadzenia działalności jest krótszy – w tym okresie maksymalnie 10</w:t>
      </w:r>
      <w:r w:rsidRPr="003A0A0F">
        <w:rPr>
          <w:rFonts w:ascii="Arial" w:hAnsi="Arial" w:cs="Arial"/>
          <w:bCs/>
          <w:i/>
          <w:iCs/>
          <w:sz w:val="20"/>
          <w:szCs w:val="20"/>
        </w:rPr>
        <w:t xml:space="preserve"> usług poligraficznych o łącznej wartości brutto nie mniejszej niż 200.000,00 zł</w:t>
      </w:r>
      <w:r w:rsidRPr="003A0A0F">
        <w:rPr>
          <w:rFonts w:ascii="Arial" w:hAnsi="Arial" w:cs="Arial"/>
          <w:i/>
          <w:iCs/>
          <w:sz w:val="20"/>
          <w:szCs w:val="20"/>
        </w:rPr>
        <w:t>.</w:t>
      </w:r>
    </w:p>
    <w:p w:rsidR="003B0A92" w:rsidRPr="00BA433E" w:rsidRDefault="003B0A92" w:rsidP="00AA30BF">
      <w:pPr>
        <w:pStyle w:val="Akapitzlist11"/>
        <w:spacing w:after="0"/>
        <w:ind w:left="0"/>
        <w:jc w:val="both"/>
        <w:rPr>
          <w:rFonts w:ascii="Arial" w:eastAsia="Arial Unicode MS" w:hAnsi="Arial" w:cs="Arial"/>
          <w:color w:val="000000"/>
          <w:sz w:val="20"/>
        </w:rPr>
      </w:pPr>
    </w:p>
    <w:p w:rsidR="003B0A92" w:rsidRDefault="003B0A92" w:rsidP="00AA30BF">
      <w:pPr>
        <w:pStyle w:val="Akapitzlist11"/>
        <w:spacing w:after="0"/>
        <w:ind w:left="0"/>
        <w:jc w:val="both"/>
        <w:rPr>
          <w:rFonts w:ascii="Arial" w:eastAsia="Arial Unicode MS" w:hAnsi="Arial" w:cs="Arial"/>
          <w:color w:val="000000"/>
          <w:sz w:val="20"/>
        </w:rPr>
      </w:pPr>
    </w:p>
    <w:p w:rsidR="00F46114" w:rsidRPr="005B5E3B" w:rsidRDefault="00F46114" w:rsidP="00AA30BF">
      <w:pPr>
        <w:pStyle w:val="Default"/>
        <w:jc w:val="both"/>
        <w:rPr>
          <w:rFonts w:ascii="Arial" w:hAnsi="Arial" w:cs="Arial"/>
          <w:bCs/>
          <w:color w:val="auto"/>
          <w:u w:val="single"/>
        </w:rPr>
      </w:pPr>
      <w:r w:rsidRPr="005B5E3B">
        <w:rPr>
          <w:rFonts w:ascii="Arial" w:hAnsi="Arial" w:cs="Arial"/>
          <w:color w:val="auto"/>
          <w:sz w:val="20"/>
          <w:szCs w:val="20"/>
          <w:u w:val="single"/>
        </w:rPr>
        <w:t xml:space="preserve">Do wykazu należy załączyć dowody (zgodne z § 1 ust. 2 oraz § 9 ust. 2 Rozporządzenia Prezesa Rady Ministrów z dnia 19 lutego 2013 r. w sprawie rodzajów dokumentów, jakich może żądać </w:t>
      </w:r>
      <w:r w:rsidR="0043689E">
        <w:rPr>
          <w:rFonts w:ascii="Arial" w:hAnsi="Arial" w:cs="Arial"/>
          <w:color w:val="auto"/>
          <w:sz w:val="20"/>
          <w:szCs w:val="20"/>
          <w:u w:val="single"/>
        </w:rPr>
        <w:t>Z</w:t>
      </w:r>
      <w:r w:rsidRPr="005B5E3B">
        <w:rPr>
          <w:rFonts w:ascii="Arial" w:hAnsi="Arial" w:cs="Arial"/>
          <w:color w:val="auto"/>
          <w:sz w:val="20"/>
          <w:szCs w:val="20"/>
          <w:u w:val="single"/>
        </w:rPr>
        <w:t xml:space="preserve">amawiający od </w:t>
      </w:r>
      <w:r w:rsidR="0043689E">
        <w:rPr>
          <w:rFonts w:ascii="Arial" w:hAnsi="Arial" w:cs="Arial"/>
          <w:color w:val="auto"/>
          <w:sz w:val="20"/>
          <w:szCs w:val="20"/>
          <w:u w:val="single"/>
        </w:rPr>
        <w:t>W</w:t>
      </w:r>
      <w:r w:rsidRPr="005B5E3B">
        <w:rPr>
          <w:rFonts w:ascii="Arial" w:hAnsi="Arial" w:cs="Arial"/>
          <w:color w:val="auto"/>
          <w:sz w:val="20"/>
          <w:szCs w:val="20"/>
          <w:u w:val="single"/>
        </w:rPr>
        <w:t>ykonawcy, oraz form, w jakich te dokumenty mogą być składane), czy dostawy te zostały wykonane należycie</w:t>
      </w:r>
      <w:bookmarkStart w:id="8" w:name="_GoBack"/>
      <w:bookmarkEnd w:id="8"/>
      <w:r w:rsidR="0043689E">
        <w:rPr>
          <w:rFonts w:ascii="Arial" w:hAnsi="Arial" w:cs="Arial"/>
          <w:color w:val="auto"/>
          <w:sz w:val="20"/>
          <w:szCs w:val="20"/>
          <w:u w:val="single"/>
        </w:rPr>
        <w:t>.</w:t>
      </w:r>
    </w:p>
    <w:p w:rsidR="00F46114" w:rsidRDefault="00F46114" w:rsidP="00AA30BF"/>
    <w:p w:rsidR="00F46114" w:rsidRDefault="00F46114" w:rsidP="00AA30BF"/>
    <w:p w:rsidR="00F46114" w:rsidRDefault="00F46114" w:rsidP="00AA30BF"/>
    <w:p w:rsidR="006F3FF7" w:rsidRPr="004F386B" w:rsidRDefault="006F3FF7" w:rsidP="006F3FF7">
      <w:pPr>
        <w:spacing w:line="276" w:lineRule="auto"/>
        <w:ind w:left="4248" w:firstLine="708"/>
        <w:jc w:val="both"/>
        <w:rPr>
          <w:rFonts w:ascii="Arial" w:eastAsia="Arial Unicode MS" w:hAnsi="Arial" w:cs="Arial"/>
          <w:sz w:val="20"/>
          <w:szCs w:val="20"/>
        </w:rPr>
      </w:pPr>
      <w:r w:rsidRPr="004F386B">
        <w:rPr>
          <w:rFonts w:ascii="Arial" w:eastAsia="Arial Unicode MS" w:hAnsi="Arial" w:cs="Arial"/>
          <w:sz w:val="20"/>
          <w:szCs w:val="20"/>
        </w:rPr>
        <w:t>………………………………………</w:t>
      </w:r>
    </w:p>
    <w:p w:rsidR="006F3FF7" w:rsidRPr="003E18F0" w:rsidRDefault="006F3FF7" w:rsidP="006F3FF7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 w:rsidRPr="003E18F0">
        <w:rPr>
          <w:rFonts w:ascii="Arial" w:eastAsia="Arial Unicode MS" w:hAnsi="Arial" w:cs="Arial"/>
          <w:i/>
          <w:sz w:val="16"/>
          <w:szCs w:val="16"/>
        </w:rPr>
        <w:t>(podpis własnoręczny osoby(osób)</w:t>
      </w:r>
    </w:p>
    <w:p w:rsidR="006F3FF7" w:rsidRPr="003E18F0" w:rsidRDefault="006F3FF7" w:rsidP="006F3FF7">
      <w:pPr>
        <w:spacing w:line="276" w:lineRule="auto"/>
        <w:ind w:left="4200"/>
        <w:jc w:val="center"/>
        <w:rPr>
          <w:rFonts w:ascii="Arial" w:eastAsia="Arial Unicode MS" w:hAnsi="Arial" w:cs="Arial"/>
          <w:i/>
          <w:sz w:val="16"/>
          <w:szCs w:val="16"/>
        </w:rPr>
      </w:pPr>
      <w:r>
        <w:rPr>
          <w:rFonts w:ascii="Arial" w:eastAsia="Arial Unicode MS" w:hAnsi="Arial" w:cs="Arial"/>
          <w:i/>
          <w:sz w:val="16"/>
          <w:szCs w:val="16"/>
        </w:rPr>
        <w:t xml:space="preserve"> </w:t>
      </w:r>
      <w:r w:rsidRPr="003E18F0">
        <w:rPr>
          <w:rFonts w:ascii="Arial" w:eastAsia="Arial Unicode MS" w:hAnsi="Arial" w:cs="Arial"/>
          <w:i/>
          <w:sz w:val="16"/>
          <w:szCs w:val="16"/>
        </w:rPr>
        <w:t>uprawnionej(</w:t>
      </w:r>
      <w:proofErr w:type="spellStart"/>
      <w:r w:rsidRPr="003E18F0">
        <w:rPr>
          <w:rFonts w:ascii="Arial" w:eastAsia="Arial Unicode MS" w:hAnsi="Arial" w:cs="Arial"/>
          <w:i/>
          <w:sz w:val="16"/>
          <w:szCs w:val="16"/>
        </w:rPr>
        <w:t>ych</w:t>
      </w:r>
      <w:proofErr w:type="spellEnd"/>
      <w:r w:rsidRPr="003E18F0">
        <w:rPr>
          <w:rFonts w:ascii="Arial" w:eastAsia="Arial Unicode MS" w:hAnsi="Arial" w:cs="Arial"/>
          <w:i/>
          <w:sz w:val="16"/>
          <w:szCs w:val="16"/>
        </w:rPr>
        <w:t xml:space="preserve">) do reprezentowania </w:t>
      </w:r>
      <w:r>
        <w:rPr>
          <w:rFonts w:ascii="Arial" w:eastAsia="Arial Unicode MS" w:hAnsi="Arial" w:cs="Arial"/>
          <w:i/>
          <w:sz w:val="16"/>
          <w:szCs w:val="16"/>
        </w:rPr>
        <w:t>W</w:t>
      </w:r>
      <w:r w:rsidRPr="003E18F0">
        <w:rPr>
          <w:rFonts w:ascii="Arial" w:eastAsia="Arial Unicode MS" w:hAnsi="Arial" w:cs="Arial"/>
          <w:i/>
          <w:sz w:val="16"/>
          <w:szCs w:val="16"/>
        </w:rPr>
        <w:t>ykonawcy)</w:t>
      </w:r>
    </w:p>
    <w:p w:rsidR="009559B5" w:rsidRDefault="009559B5" w:rsidP="00AA30BF">
      <w:pPr>
        <w:rPr>
          <w:rFonts w:ascii="Arial" w:eastAsia="Arial Unicode MS" w:hAnsi="Arial" w:cs="Arial"/>
          <w:color w:val="000000"/>
          <w:sz w:val="20"/>
        </w:rPr>
      </w:pPr>
    </w:p>
    <w:p w:rsidR="00747B29" w:rsidRPr="00E01FB6" w:rsidRDefault="00747B29" w:rsidP="00AB4451">
      <w:pPr>
        <w:pStyle w:val="Akapitzlist11"/>
        <w:spacing w:after="0"/>
        <w:ind w:left="0"/>
        <w:jc w:val="both"/>
        <w:rPr>
          <w:rFonts w:ascii="Arial" w:hAnsi="Arial" w:cs="Arial"/>
          <w:sz w:val="20"/>
        </w:rPr>
      </w:pPr>
    </w:p>
    <w:sectPr w:rsidR="00747B29" w:rsidRPr="00E01FB6" w:rsidSect="0016333E">
      <w:headerReference w:type="default" r:id="rId11"/>
      <w:footerReference w:type="default" r:id="rId12"/>
      <w:pgSz w:w="11906" w:h="16838"/>
      <w:pgMar w:top="1391" w:right="1418" w:bottom="1134" w:left="1418" w:header="284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33" w:rsidRDefault="003E2D33">
      <w:r>
        <w:separator/>
      </w:r>
    </w:p>
  </w:endnote>
  <w:endnote w:type="continuationSeparator" w:id="0">
    <w:p w:rsidR="003E2D33" w:rsidRDefault="003E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B7" w:rsidRDefault="009273B7">
    <w:pPr>
      <w:pStyle w:val="Stopka"/>
      <w:jc w:val="center"/>
    </w:pPr>
  </w:p>
  <w:p w:rsidR="009273B7" w:rsidRPr="00A02A78" w:rsidRDefault="003E2D33">
    <w:pPr>
      <w:pStyle w:val="Stopka"/>
      <w:jc w:val="center"/>
      <w:rPr>
        <w:rFonts w:ascii="Arial" w:hAnsi="Arial" w:cs="Arial"/>
        <w:sz w:val="16"/>
      </w:rPr>
    </w:pPr>
    <w:sdt>
      <w:sdtPr>
        <w:id w:val="-1042288119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6"/>
        </w:rPr>
      </w:sdtEndPr>
      <w:sdtContent>
        <w:r w:rsidR="009273B7" w:rsidRPr="00A02A78">
          <w:rPr>
            <w:rFonts w:ascii="Arial" w:hAnsi="Arial" w:cs="Arial"/>
            <w:sz w:val="16"/>
          </w:rPr>
          <w:fldChar w:fldCharType="begin"/>
        </w:r>
        <w:r w:rsidR="009273B7" w:rsidRPr="00A02A78">
          <w:rPr>
            <w:rFonts w:ascii="Arial" w:hAnsi="Arial" w:cs="Arial"/>
            <w:sz w:val="16"/>
          </w:rPr>
          <w:instrText>PAGE   \* MERGEFORMAT</w:instrText>
        </w:r>
        <w:r w:rsidR="009273B7" w:rsidRPr="00A02A78">
          <w:rPr>
            <w:rFonts w:ascii="Arial" w:hAnsi="Arial" w:cs="Arial"/>
            <w:sz w:val="16"/>
          </w:rPr>
          <w:fldChar w:fldCharType="separate"/>
        </w:r>
        <w:r w:rsidR="007F04FE">
          <w:rPr>
            <w:rFonts w:ascii="Arial" w:hAnsi="Arial" w:cs="Arial"/>
            <w:noProof/>
            <w:sz w:val="16"/>
          </w:rPr>
          <w:t>24</w:t>
        </w:r>
        <w:r w:rsidR="009273B7" w:rsidRPr="00A02A78">
          <w:rPr>
            <w:rFonts w:ascii="Arial" w:hAnsi="Arial" w:cs="Arial"/>
            <w:sz w:val="16"/>
          </w:rPr>
          <w:fldChar w:fldCharType="end"/>
        </w:r>
      </w:sdtContent>
    </w:sdt>
  </w:p>
  <w:p w:rsidR="009273B7" w:rsidRDefault="009273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33" w:rsidRDefault="003E2D33">
      <w:r>
        <w:separator/>
      </w:r>
    </w:p>
  </w:footnote>
  <w:footnote w:type="continuationSeparator" w:id="0">
    <w:p w:rsidR="003E2D33" w:rsidRDefault="003E2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B7" w:rsidRDefault="009273B7" w:rsidP="00EB4F7F">
    <w:pPr>
      <w:tabs>
        <w:tab w:val="left" w:pos="1185"/>
      </w:tabs>
      <w:rPr>
        <w:rFonts w:ascii="Tahoma" w:hAnsi="Tahoma" w:cs="Tahoma"/>
        <w:sz w:val="16"/>
        <w:szCs w:val="16"/>
      </w:rPr>
    </w:pPr>
  </w:p>
  <w:p w:rsidR="009273B7" w:rsidRPr="00B81C71" w:rsidRDefault="009273B7" w:rsidP="00F97562">
    <w:pPr>
      <w:pStyle w:val="Nagwek"/>
      <w:rPr>
        <w:rFonts w:ascii="Arial Narrow" w:hAnsi="Arial Narrow" w:cs="Arial"/>
        <w:b/>
        <w:sz w:val="20"/>
      </w:rPr>
    </w:pPr>
    <w:r w:rsidRPr="00B81C71">
      <w:rPr>
        <w:rFonts w:ascii="Arial Narrow" w:hAnsi="Arial Narrow" w:cs="Arial"/>
        <w:b/>
        <w:sz w:val="20"/>
      </w:rPr>
      <w:t>Oznaczenie sprawy: ZP/</w:t>
    </w:r>
    <w:r>
      <w:rPr>
        <w:rFonts w:ascii="Arial Narrow" w:hAnsi="Arial Narrow" w:cs="Arial"/>
        <w:b/>
        <w:sz w:val="20"/>
      </w:rPr>
      <w:t>381</w:t>
    </w:r>
    <w:r w:rsidRPr="00B81C71">
      <w:rPr>
        <w:rFonts w:ascii="Arial Narrow" w:hAnsi="Arial Narrow" w:cs="Arial"/>
        <w:b/>
        <w:sz w:val="20"/>
      </w:rPr>
      <w:t>/05</w:t>
    </w:r>
    <w:r>
      <w:rPr>
        <w:rFonts w:ascii="Arial Narrow" w:hAnsi="Arial Narrow" w:cs="Arial"/>
        <w:b/>
        <w:sz w:val="20"/>
      </w:rPr>
      <w:t>5/U</w:t>
    </w:r>
    <w:r w:rsidRPr="00B81C71">
      <w:rPr>
        <w:rFonts w:ascii="Arial Narrow" w:hAnsi="Arial Narrow" w:cs="Arial"/>
        <w:b/>
        <w:sz w:val="20"/>
      </w:rPr>
      <w:t>/1</w:t>
    </w:r>
    <w:r>
      <w:rPr>
        <w:rFonts w:ascii="Arial Narrow" w:hAnsi="Arial Narrow" w:cs="Arial"/>
        <w:b/>
        <w:sz w:val="20"/>
      </w:rPr>
      <w:t>5</w:t>
    </w:r>
  </w:p>
  <w:p w:rsidR="009273B7" w:rsidRPr="00F97562" w:rsidRDefault="009273B7" w:rsidP="00F97562">
    <w:pPr>
      <w:pStyle w:val="Nagwek"/>
      <w:rPr>
        <w:rFonts w:ascii="Arial" w:hAnsi="Arial" w:cs="Arial"/>
        <w:b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B7" w:rsidRDefault="009273B7" w:rsidP="00F97562">
    <w:pPr>
      <w:pStyle w:val="Nagwek"/>
    </w:pPr>
  </w:p>
  <w:p w:rsidR="009273B7" w:rsidRPr="006E0BB7" w:rsidRDefault="009273B7" w:rsidP="006E0BB7">
    <w:pPr>
      <w:tabs>
        <w:tab w:val="center" w:pos="4536"/>
      </w:tabs>
      <w:spacing w:after="200" w:line="276" w:lineRule="auto"/>
      <w:rPr>
        <w:rFonts w:ascii="Calibri" w:hAnsi="Calibri"/>
        <w:sz w:val="22"/>
        <w:szCs w:val="22"/>
        <w:lang w:eastAsia="en-US"/>
      </w:rPr>
    </w:pPr>
    <w:r w:rsidRPr="006E0BB7">
      <w:rPr>
        <w:rFonts w:ascii="Calibri" w:hAnsi="Calibri"/>
        <w:sz w:val="22"/>
        <w:szCs w:val="22"/>
        <w:lang w:eastAsia="en-US"/>
      </w:rPr>
      <w:tab/>
    </w:r>
  </w:p>
  <w:p w:rsidR="009273B7" w:rsidRPr="00B81C71" w:rsidRDefault="009273B7" w:rsidP="00F97562">
    <w:pPr>
      <w:pStyle w:val="Nagwek"/>
      <w:rPr>
        <w:rFonts w:ascii="Arial Narrow" w:hAnsi="Arial Narrow" w:cs="Arial"/>
        <w:b/>
        <w:sz w:val="20"/>
      </w:rPr>
    </w:pPr>
    <w:r w:rsidRPr="00B81C71">
      <w:rPr>
        <w:rFonts w:ascii="Arial Narrow" w:hAnsi="Arial Narrow" w:cs="Arial"/>
        <w:b/>
        <w:sz w:val="20"/>
      </w:rPr>
      <w:t>Oznaczenie sprawy: ZP/</w:t>
    </w:r>
    <w:r>
      <w:rPr>
        <w:rFonts w:ascii="Arial Narrow" w:hAnsi="Arial Narrow" w:cs="Arial"/>
        <w:b/>
        <w:sz w:val="20"/>
      </w:rPr>
      <w:t>381</w:t>
    </w:r>
    <w:r w:rsidRPr="00B81C71">
      <w:rPr>
        <w:rFonts w:ascii="Arial Narrow" w:hAnsi="Arial Narrow" w:cs="Arial"/>
        <w:b/>
        <w:sz w:val="20"/>
      </w:rPr>
      <w:t>/05</w:t>
    </w:r>
    <w:r>
      <w:rPr>
        <w:rFonts w:ascii="Arial Narrow" w:hAnsi="Arial Narrow" w:cs="Arial"/>
        <w:b/>
        <w:sz w:val="20"/>
      </w:rPr>
      <w:t>5/U</w:t>
    </w:r>
    <w:r w:rsidRPr="00B81C71">
      <w:rPr>
        <w:rFonts w:ascii="Arial Narrow" w:hAnsi="Arial Narrow" w:cs="Arial"/>
        <w:b/>
        <w:sz w:val="20"/>
      </w:rPr>
      <w:t>/1</w:t>
    </w:r>
    <w:r>
      <w:rPr>
        <w:rFonts w:ascii="Arial Narrow" w:hAnsi="Arial Narrow" w:cs="Arial"/>
        <w:b/>
        <w:sz w:val="20"/>
      </w:rPr>
      <w:t>5</w:t>
    </w:r>
  </w:p>
  <w:p w:rsidR="009273B7" w:rsidRPr="00F97562" w:rsidRDefault="009273B7" w:rsidP="00F97562">
    <w:pPr>
      <w:pStyle w:val="Nagwek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1800"/>
        </w:tabs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>
    <w:nsid w:val="00000005"/>
    <w:multiLevelType w:val="multilevel"/>
    <w:tmpl w:val="96F2395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2">
      <w:start w:val="1"/>
      <w:numFmt w:val="bullet"/>
      <w:lvlText w:val=""/>
      <w:lvlJc w:val="left"/>
      <w:pPr>
        <w:tabs>
          <w:tab w:val="num" w:pos="2340"/>
        </w:tabs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40"/>
        </w:tabs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9">
    <w:nsid w:val="01F379CD"/>
    <w:multiLevelType w:val="hybridMultilevel"/>
    <w:tmpl w:val="40F2FD0C"/>
    <w:lvl w:ilvl="0" w:tplc="569651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AF2929"/>
    <w:multiLevelType w:val="hybridMultilevel"/>
    <w:tmpl w:val="66261F68"/>
    <w:lvl w:ilvl="0" w:tplc="145667FE">
      <w:start w:val="3"/>
      <w:numFmt w:val="upp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7CF31DB"/>
    <w:multiLevelType w:val="multilevel"/>
    <w:tmpl w:val="97C27A7A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8" w:hanging="28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2" w:hanging="284"/>
      </w:pPr>
      <w:rPr>
        <w:rFonts w:cs="Times New Roman" w:hint="default"/>
        <w:b w:val="0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079" w:hanging="227"/>
      </w:pPr>
      <w:rPr>
        <w:rFonts w:ascii="Symbol" w:hAnsi="Symbol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cs="Times New Roman" w:hint="default"/>
      </w:rPr>
    </w:lvl>
  </w:abstractNum>
  <w:abstractNum w:abstractNumId="12">
    <w:nsid w:val="0AD833DE"/>
    <w:multiLevelType w:val="hybridMultilevel"/>
    <w:tmpl w:val="081C8DB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C8F7AD5"/>
    <w:multiLevelType w:val="hybridMultilevel"/>
    <w:tmpl w:val="E95AAD7C"/>
    <w:lvl w:ilvl="0" w:tplc="90A4481E">
      <w:start w:val="17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00D63FD"/>
    <w:multiLevelType w:val="multilevel"/>
    <w:tmpl w:val="0AA0EB4A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8" w:hanging="28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2" w:hanging="284"/>
      </w:pPr>
      <w:rPr>
        <w:rFonts w:cs="Times New Roman" w:hint="default"/>
        <w:b w:val="0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079" w:hanging="227"/>
      </w:pPr>
      <w:rPr>
        <w:rFonts w:ascii="Symbol" w:hAnsi="Symbol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cs="Times New Roman" w:hint="default"/>
      </w:rPr>
    </w:lvl>
  </w:abstractNum>
  <w:abstractNum w:abstractNumId="15">
    <w:nsid w:val="1060607B"/>
    <w:multiLevelType w:val="multilevel"/>
    <w:tmpl w:val="3E28F3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>
    <w:nsid w:val="11406CF1"/>
    <w:multiLevelType w:val="multilevel"/>
    <w:tmpl w:val="9418D5EC"/>
    <w:lvl w:ilvl="0">
      <w:start w:val="2"/>
      <w:numFmt w:val="decimal"/>
      <w:lvlText w:val="%1."/>
      <w:lvlJc w:val="left"/>
      <w:pPr>
        <w:ind w:left="3196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)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7884" w:hanging="108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10512" w:hanging="1440"/>
      </w:pPr>
      <w:rPr>
        <w:rFonts w:cs="Times New Roman" w:hint="default"/>
      </w:rPr>
    </w:lvl>
  </w:abstractNum>
  <w:abstractNum w:abstractNumId="17">
    <w:nsid w:val="128B1C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1291788B"/>
    <w:multiLevelType w:val="hybridMultilevel"/>
    <w:tmpl w:val="8C92264E"/>
    <w:lvl w:ilvl="0" w:tplc="ED4E6E9E">
      <w:start w:val="8"/>
      <w:numFmt w:val="upperRoman"/>
      <w:lvlText w:val="%1."/>
      <w:lvlJc w:val="left"/>
      <w:pPr>
        <w:ind w:left="42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7107036"/>
    <w:multiLevelType w:val="multilevel"/>
    <w:tmpl w:val="6B3A15CC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1B054A2C"/>
    <w:multiLevelType w:val="hybridMultilevel"/>
    <w:tmpl w:val="88AC93D8"/>
    <w:lvl w:ilvl="0" w:tplc="DF1269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23E56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40258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3085C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30A82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D45C0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52331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5E481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00CAD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19D304D"/>
    <w:multiLevelType w:val="hybridMultilevel"/>
    <w:tmpl w:val="801E7C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30371F"/>
    <w:multiLevelType w:val="hybridMultilevel"/>
    <w:tmpl w:val="DDAEE91C"/>
    <w:lvl w:ilvl="0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86"/>
        </w:tabs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06"/>
        </w:tabs>
        <w:ind w:left="69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26"/>
        </w:tabs>
        <w:ind w:left="7626" w:hanging="360"/>
      </w:pPr>
      <w:rPr>
        <w:rFonts w:ascii="Wingdings" w:hAnsi="Wingdings" w:hint="default"/>
      </w:rPr>
    </w:lvl>
  </w:abstractNum>
  <w:abstractNum w:abstractNumId="23">
    <w:nsid w:val="29776CF9"/>
    <w:multiLevelType w:val="hybridMultilevel"/>
    <w:tmpl w:val="760C1CAE"/>
    <w:lvl w:ilvl="0" w:tplc="4EC087B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2AE559DC"/>
    <w:multiLevelType w:val="hybridMultilevel"/>
    <w:tmpl w:val="6EEA9F34"/>
    <w:lvl w:ilvl="0" w:tplc="1F345DFC">
      <w:start w:val="1"/>
      <w:numFmt w:val="decimal"/>
      <w:lvlText w:val="%1."/>
      <w:lvlJc w:val="left"/>
      <w:pPr>
        <w:ind w:left="6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5">
    <w:nsid w:val="2C6A125A"/>
    <w:multiLevelType w:val="hybridMultilevel"/>
    <w:tmpl w:val="8A124A12"/>
    <w:lvl w:ilvl="0" w:tplc="88EC2D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2DEE42E5"/>
    <w:multiLevelType w:val="hybridMultilevel"/>
    <w:tmpl w:val="2744D6DE"/>
    <w:lvl w:ilvl="0" w:tplc="DEAC15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2E64650A"/>
    <w:multiLevelType w:val="hybridMultilevel"/>
    <w:tmpl w:val="8B90BC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CE9CF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D0A5EEE">
      <w:start w:val="1"/>
      <w:numFmt w:val="decimal"/>
      <w:lvlText w:val="%6."/>
      <w:lvlJc w:val="right"/>
      <w:pPr>
        <w:tabs>
          <w:tab w:val="num" w:pos="3960"/>
        </w:tabs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0F26C43"/>
    <w:multiLevelType w:val="multilevel"/>
    <w:tmpl w:val="A6C0932C"/>
    <w:lvl w:ilvl="0">
      <w:start w:val="10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8" w:hanging="28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2" w:hanging="284"/>
      </w:pPr>
      <w:rPr>
        <w:rFonts w:cs="Times New Roman" w:hint="default"/>
        <w:b w:val="0"/>
      </w:rPr>
    </w:lvl>
    <w:lvl w:ilvl="3">
      <w:start w:val="1"/>
      <w:numFmt w:val="none"/>
      <w:lvlText w:val=""/>
      <w:lvlJc w:val="left"/>
      <w:pPr>
        <w:tabs>
          <w:tab w:val="num" w:pos="0"/>
        </w:tabs>
        <w:ind w:left="1079" w:hanging="227"/>
      </w:pPr>
      <w:rPr>
        <w:rFonts w:ascii="Symbol" w:hAnsi="Symbol"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  <w:rPr>
        <w:rFonts w:cs="Times New Roman" w:hint="default"/>
      </w:rPr>
    </w:lvl>
  </w:abstractNum>
  <w:abstractNum w:abstractNumId="29">
    <w:nsid w:val="315954F9"/>
    <w:multiLevelType w:val="hybridMultilevel"/>
    <w:tmpl w:val="921A84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CD48FB"/>
    <w:multiLevelType w:val="hybridMultilevel"/>
    <w:tmpl w:val="3560EB32"/>
    <w:lvl w:ilvl="0" w:tplc="E574289C">
      <w:start w:val="7"/>
      <w:numFmt w:val="upp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329D6A24"/>
    <w:multiLevelType w:val="hybridMultilevel"/>
    <w:tmpl w:val="9BC8EA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33AE46D9"/>
    <w:multiLevelType w:val="hybridMultilevel"/>
    <w:tmpl w:val="A0186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3D3508E"/>
    <w:multiLevelType w:val="hybridMultilevel"/>
    <w:tmpl w:val="3DF092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631305A"/>
    <w:multiLevelType w:val="hybridMultilevel"/>
    <w:tmpl w:val="0A84E7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69B105F"/>
    <w:multiLevelType w:val="multilevel"/>
    <w:tmpl w:val="05AA9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6">
    <w:nsid w:val="382811FF"/>
    <w:multiLevelType w:val="hybridMultilevel"/>
    <w:tmpl w:val="3F144E1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>
    <w:nsid w:val="38526400"/>
    <w:multiLevelType w:val="hybridMultilevel"/>
    <w:tmpl w:val="73AAD4DE"/>
    <w:lvl w:ilvl="0" w:tplc="08560A40">
      <w:start w:val="1"/>
      <w:numFmt w:val="lowerLetter"/>
      <w:lvlText w:val="%1)"/>
      <w:lvlJc w:val="left"/>
      <w:pPr>
        <w:ind w:left="1105" w:hanging="360"/>
      </w:pPr>
      <w:rPr>
        <w:rFonts w:ascii="Arial" w:hAnsi="Arial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82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45" w:hanging="180"/>
      </w:pPr>
      <w:rPr>
        <w:rFonts w:ascii="Times New Roman" w:hAnsi="Times New Roman" w:cs="Times New Roman"/>
      </w:rPr>
    </w:lvl>
    <w:lvl w:ilvl="3" w:tplc="90FCB82E">
      <w:start w:val="1"/>
      <w:numFmt w:val="decimal"/>
      <w:lvlText w:val="%4."/>
      <w:lvlJc w:val="left"/>
      <w:pPr>
        <w:ind w:left="326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8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0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2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4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65" w:hanging="180"/>
      </w:pPr>
      <w:rPr>
        <w:rFonts w:ascii="Times New Roman" w:hAnsi="Times New Roman" w:cs="Times New Roman"/>
      </w:rPr>
    </w:lvl>
  </w:abstractNum>
  <w:abstractNum w:abstractNumId="38">
    <w:nsid w:val="39426293"/>
    <w:multiLevelType w:val="hybridMultilevel"/>
    <w:tmpl w:val="B11E709C"/>
    <w:lvl w:ilvl="0" w:tplc="9B6E3622">
      <w:start w:val="1"/>
      <w:numFmt w:val="decimal"/>
      <w:lvlText w:val="%1)"/>
      <w:lvlJc w:val="left"/>
      <w:pPr>
        <w:ind w:left="745" w:hanging="405"/>
      </w:pPr>
      <w:rPr>
        <w:rFonts w:ascii="Arial" w:hAnsi="Arial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40" w:hanging="180"/>
      </w:pPr>
      <w:rPr>
        <w:rFonts w:ascii="Times New Roman" w:hAnsi="Times New Roman" w:cs="Times New Roman"/>
      </w:rPr>
    </w:lvl>
    <w:lvl w:ilvl="3" w:tplc="70EC95AC">
      <w:start w:val="1"/>
      <w:numFmt w:val="decimal"/>
      <w:lvlText w:val="%4."/>
      <w:lvlJc w:val="left"/>
      <w:pPr>
        <w:ind w:left="286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5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60" w:hanging="180"/>
      </w:pPr>
      <w:rPr>
        <w:rFonts w:ascii="Times New Roman" w:hAnsi="Times New Roman" w:cs="Times New Roman"/>
      </w:rPr>
    </w:lvl>
  </w:abstractNum>
  <w:abstractNum w:abstractNumId="39">
    <w:nsid w:val="39CB5897"/>
    <w:multiLevelType w:val="hybridMultilevel"/>
    <w:tmpl w:val="C5FA98AE"/>
    <w:lvl w:ilvl="0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86"/>
        </w:tabs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06"/>
        </w:tabs>
        <w:ind w:left="69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26"/>
        </w:tabs>
        <w:ind w:left="7626" w:hanging="360"/>
      </w:pPr>
      <w:rPr>
        <w:rFonts w:ascii="Wingdings" w:hAnsi="Wingdings" w:hint="default"/>
      </w:rPr>
    </w:lvl>
  </w:abstractNum>
  <w:abstractNum w:abstractNumId="40">
    <w:nsid w:val="39F64954"/>
    <w:multiLevelType w:val="hybridMultilevel"/>
    <w:tmpl w:val="7E8C3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047242"/>
    <w:multiLevelType w:val="hybridMultilevel"/>
    <w:tmpl w:val="F5C09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B142C99"/>
    <w:multiLevelType w:val="hybridMultilevel"/>
    <w:tmpl w:val="41AE187E"/>
    <w:lvl w:ilvl="0" w:tplc="D528ED04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3B7366D2"/>
    <w:multiLevelType w:val="hybridMultilevel"/>
    <w:tmpl w:val="B9E63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C42741B"/>
    <w:multiLevelType w:val="hybridMultilevel"/>
    <w:tmpl w:val="A5088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4619B0"/>
    <w:multiLevelType w:val="hybridMultilevel"/>
    <w:tmpl w:val="D8B42B7E"/>
    <w:lvl w:ilvl="0" w:tplc="5A62ECA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63D445E"/>
    <w:multiLevelType w:val="hybridMultilevel"/>
    <w:tmpl w:val="7618DB04"/>
    <w:lvl w:ilvl="0" w:tplc="E644849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7140F7B"/>
    <w:multiLevelType w:val="hybridMultilevel"/>
    <w:tmpl w:val="0C3C9844"/>
    <w:lvl w:ilvl="0" w:tplc="D8A8595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95D3028"/>
    <w:multiLevelType w:val="hybridMultilevel"/>
    <w:tmpl w:val="007E2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B0373F2"/>
    <w:multiLevelType w:val="hybridMultilevel"/>
    <w:tmpl w:val="D6C870FE"/>
    <w:lvl w:ilvl="0" w:tplc="AAE8F740">
      <w:start w:val="1"/>
      <w:numFmt w:val="lowerLetter"/>
      <w:lvlText w:val="%1)"/>
      <w:lvlJc w:val="left"/>
      <w:pPr>
        <w:ind w:left="1080" w:hanging="360"/>
      </w:pPr>
      <w:rPr>
        <w:rFonts w:ascii="Arial Narrow" w:hAnsi="Arial Narrow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4BA661A1"/>
    <w:multiLevelType w:val="multilevel"/>
    <w:tmpl w:val="4A1229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1">
    <w:nsid w:val="4C2F609F"/>
    <w:multiLevelType w:val="hybridMultilevel"/>
    <w:tmpl w:val="25987AD4"/>
    <w:lvl w:ilvl="0" w:tplc="EF204F3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4C8A0E78"/>
    <w:multiLevelType w:val="hybridMultilevel"/>
    <w:tmpl w:val="0E2E497A"/>
    <w:lvl w:ilvl="0" w:tplc="66FE9322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>
    <w:nsid w:val="4DB01BAB"/>
    <w:multiLevelType w:val="hybridMultilevel"/>
    <w:tmpl w:val="96BC2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39E2370"/>
    <w:multiLevelType w:val="hybridMultilevel"/>
    <w:tmpl w:val="5B30CC4A"/>
    <w:lvl w:ilvl="0" w:tplc="F3C45C5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5A901CA"/>
    <w:multiLevelType w:val="hybridMultilevel"/>
    <w:tmpl w:val="B78CE61A"/>
    <w:lvl w:ilvl="0" w:tplc="7096905C">
      <w:start w:val="6"/>
      <w:numFmt w:val="upp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2A9AA716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57290C88"/>
    <w:multiLevelType w:val="hybridMultilevel"/>
    <w:tmpl w:val="F6BE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89C1368"/>
    <w:multiLevelType w:val="hybridMultilevel"/>
    <w:tmpl w:val="B95EEB1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59D32BAC"/>
    <w:multiLevelType w:val="hybridMultilevel"/>
    <w:tmpl w:val="8C4814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5C185913"/>
    <w:multiLevelType w:val="singleLevel"/>
    <w:tmpl w:val="332800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</w:abstractNum>
  <w:abstractNum w:abstractNumId="60">
    <w:nsid w:val="5F7F6493"/>
    <w:multiLevelType w:val="hybridMultilevel"/>
    <w:tmpl w:val="1FBCB5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386453B"/>
    <w:multiLevelType w:val="hybridMultilevel"/>
    <w:tmpl w:val="F80477A0"/>
    <w:lvl w:ilvl="0" w:tplc="649AF7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649AF7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63CC4791"/>
    <w:multiLevelType w:val="hybridMultilevel"/>
    <w:tmpl w:val="5F72F6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6E40533"/>
    <w:multiLevelType w:val="hybridMultilevel"/>
    <w:tmpl w:val="1A6AB54E"/>
    <w:lvl w:ilvl="0" w:tplc="EC426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numFmt w:val="bullet"/>
      <w:lvlText w:val="•"/>
      <w:lvlJc w:val="left"/>
      <w:pPr>
        <w:ind w:left="-195" w:hanging="705"/>
      </w:pPr>
      <w:rPr>
        <w:rFonts w:ascii="Times New Roman" w:eastAsia="Times New Roman" w:hAnsi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80"/>
        </w:tabs>
        <w:ind w:left="1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64">
    <w:nsid w:val="670B4AFC"/>
    <w:multiLevelType w:val="hybridMultilevel"/>
    <w:tmpl w:val="04080556"/>
    <w:lvl w:ilvl="0" w:tplc="4BAEC02C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>
    <w:nsid w:val="69E423E0"/>
    <w:multiLevelType w:val="hybridMultilevel"/>
    <w:tmpl w:val="14AAFCA8"/>
    <w:lvl w:ilvl="0" w:tplc="B30A25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6F392F77"/>
    <w:multiLevelType w:val="hybridMultilevel"/>
    <w:tmpl w:val="FB9E90E8"/>
    <w:lvl w:ilvl="0" w:tplc="1A9E79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BFCED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E60552">
      <w:start w:val="1"/>
      <w:numFmt w:val="upperRoman"/>
      <w:lvlText w:val="%4."/>
      <w:lvlJc w:val="left"/>
      <w:pPr>
        <w:ind w:left="3240" w:hanging="720"/>
      </w:pPr>
      <w:rPr>
        <w:rFonts w:eastAsia="Arial Unicode MS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77071B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>
    <w:nsid w:val="7B096211"/>
    <w:multiLevelType w:val="hybridMultilevel"/>
    <w:tmpl w:val="F41A3DA6"/>
    <w:lvl w:ilvl="0" w:tplc="D982DECC">
      <w:start w:val="15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B8C0B00"/>
    <w:multiLevelType w:val="hybridMultilevel"/>
    <w:tmpl w:val="81EA595A"/>
    <w:lvl w:ilvl="0" w:tplc="FB48C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7298AF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2CA66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216A2B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9E248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C6B2C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08755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66AF3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A14E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7E597CCC"/>
    <w:multiLevelType w:val="hybridMultilevel"/>
    <w:tmpl w:val="0526FBE6"/>
    <w:lvl w:ilvl="0" w:tplc="816EDA44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F082E23"/>
    <w:multiLevelType w:val="multilevel"/>
    <w:tmpl w:val="7BC0F1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sz w:val="20"/>
      </w:rPr>
    </w:lvl>
  </w:abstractNum>
  <w:abstractNum w:abstractNumId="72">
    <w:nsid w:val="7F826A30"/>
    <w:multiLevelType w:val="hybridMultilevel"/>
    <w:tmpl w:val="F00CBD14"/>
    <w:lvl w:ilvl="0" w:tplc="968267D6">
      <w:start w:val="13"/>
      <w:numFmt w:val="upp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9"/>
  </w:num>
  <w:num w:numId="2">
    <w:abstractNumId w:val="19"/>
  </w:num>
  <w:num w:numId="3">
    <w:abstractNumId w:val="31"/>
  </w:num>
  <w:num w:numId="4">
    <w:abstractNumId w:val="47"/>
  </w:num>
  <w:num w:numId="5">
    <w:abstractNumId w:val="25"/>
  </w:num>
  <w:num w:numId="6">
    <w:abstractNumId w:val="23"/>
  </w:num>
  <w:num w:numId="7">
    <w:abstractNumId w:val="69"/>
  </w:num>
  <w:num w:numId="8">
    <w:abstractNumId w:val="20"/>
  </w:num>
  <w:num w:numId="9">
    <w:abstractNumId w:val="35"/>
  </w:num>
  <w:num w:numId="10">
    <w:abstractNumId w:val="71"/>
  </w:num>
  <w:num w:numId="11">
    <w:abstractNumId w:val="26"/>
  </w:num>
  <w:num w:numId="12">
    <w:abstractNumId w:val="61"/>
  </w:num>
  <w:num w:numId="13">
    <w:abstractNumId w:val="63"/>
  </w:num>
  <w:num w:numId="14">
    <w:abstractNumId w:val="51"/>
  </w:num>
  <w:num w:numId="15">
    <w:abstractNumId w:val="24"/>
  </w:num>
  <w:num w:numId="16">
    <w:abstractNumId w:val="14"/>
  </w:num>
  <w:num w:numId="17">
    <w:abstractNumId w:val="58"/>
  </w:num>
  <w:num w:numId="18">
    <w:abstractNumId w:val="54"/>
  </w:num>
  <w:num w:numId="19">
    <w:abstractNumId w:val="38"/>
  </w:num>
  <w:num w:numId="20">
    <w:abstractNumId w:val="37"/>
  </w:num>
  <w:num w:numId="21">
    <w:abstractNumId w:val="70"/>
  </w:num>
  <w:num w:numId="22">
    <w:abstractNumId w:val="10"/>
  </w:num>
  <w:num w:numId="23">
    <w:abstractNumId w:val="64"/>
  </w:num>
  <w:num w:numId="24">
    <w:abstractNumId w:val="55"/>
  </w:num>
  <w:num w:numId="25">
    <w:abstractNumId w:val="30"/>
  </w:num>
  <w:num w:numId="26">
    <w:abstractNumId w:val="18"/>
  </w:num>
  <w:num w:numId="27">
    <w:abstractNumId w:val="72"/>
  </w:num>
  <w:num w:numId="28">
    <w:abstractNumId w:val="68"/>
  </w:num>
  <w:num w:numId="29">
    <w:abstractNumId w:val="13"/>
  </w:num>
  <w:num w:numId="30">
    <w:abstractNumId w:val="57"/>
  </w:num>
  <w:num w:numId="31">
    <w:abstractNumId w:val="60"/>
  </w:num>
  <w:num w:numId="32">
    <w:abstractNumId w:val="45"/>
  </w:num>
  <w:num w:numId="33">
    <w:abstractNumId w:val="66"/>
  </w:num>
  <w:num w:numId="34">
    <w:abstractNumId w:val="34"/>
  </w:num>
  <w:num w:numId="35">
    <w:abstractNumId w:val="42"/>
  </w:num>
  <w:num w:numId="36">
    <w:abstractNumId w:val="65"/>
  </w:num>
  <w:num w:numId="37">
    <w:abstractNumId w:val="28"/>
  </w:num>
  <w:num w:numId="38">
    <w:abstractNumId w:val="36"/>
  </w:num>
  <w:num w:numId="39">
    <w:abstractNumId w:val="12"/>
  </w:num>
  <w:num w:numId="40">
    <w:abstractNumId w:val="11"/>
  </w:num>
  <w:num w:numId="41">
    <w:abstractNumId w:val="50"/>
  </w:num>
  <w:num w:numId="42">
    <w:abstractNumId w:val="16"/>
  </w:num>
  <w:num w:numId="43">
    <w:abstractNumId w:val="67"/>
  </w:num>
  <w:num w:numId="44">
    <w:abstractNumId w:val="17"/>
  </w:num>
  <w:num w:numId="45">
    <w:abstractNumId w:val="27"/>
  </w:num>
  <w:num w:numId="46">
    <w:abstractNumId w:val="39"/>
  </w:num>
  <w:num w:numId="47">
    <w:abstractNumId w:val="22"/>
  </w:num>
  <w:num w:numId="48">
    <w:abstractNumId w:val="62"/>
  </w:num>
  <w:num w:numId="49">
    <w:abstractNumId w:val="29"/>
  </w:num>
  <w:num w:numId="50">
    <w:abstractNumId w:val="21"/>
  </w:num>
  <w:num w:numId="51">
    <w:abstractNumId w:val="52"/>
  </w:num>
  <w:num w:numId="52">
    <w:abstractNumId w:val="49"/>
  </w:num>
  <w:num w:numId="53">
    <w:abstractNumId w:val="46"/>
  </w:num>
  <w:num w:numId="54">
    <w:abstractNumId w:val="15"/>
  </w:num>
  <w:num w:numId="55">
    <w:abstractNumId w:val="43"/>
  </w:num>
  <w:num w:numId="56">
    <w:abstractNumId w:val="56"/>
  </w:num>
  <w:num w:numId="57">
    <w:abstractNumId w:val="44"/>
  </w:num>
  <w:num w:numId="58">
    <w:abstractNumId w:val="32"/>
  </w:num>
  <w:num w:numId="59">
    <w:abstractNumId w:val="48"/>
  </w:num>
  <w:num w:numId="60">
    <w:abstractNumId w:val="53"/>
  </w:num>
  <w:num w:numId="61">
    <w:abstractNumId w:val="40"/>
  </w:num>
  <w:num w:numId="62">
    <w:abstractNumId w:val="9"/>
  </w:num>
  <w:num w:numId="63">
    <w:abstractNumId w:val="41"/>
  </w:num>
  <w:num w:numId="64">
    <w:abstractNumId w:val="33"/>
  </w:num>
  <w:num w:numId="65">
    <w:abstractNumId w:val="2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30"/>
    <w:rsid w:val="00005576"/>
    <w:rsid w:val="00006BFF"/>
    <w:rsid w:val="00007155"/>
    <w:rsid w:val="0000719F"/>
    <w:rsid w:val="00007ED1"/>
    <w:rsid w:val="000100CC"/>
    <w:rsid w:val="00011AFC"/>
    <w:rsid w:val="0001280F"/>
    <w:rsid w:val="00012CD5"/>
    <w:rsid w:val="00016BDB"/>
    <w:rsid w:val="00016F60"/>
    <w:rsid w:val="000200E9"/>
    <w:rsid w:val="00021021"/>
    <w:rsid w:val="00022171"/>
    <w:rsid w:val="00022C47"/>
    <w:rsid w:val="00024F11"/>
    <w:rsid w:val="000255D0"/>
    <w:rsid w:val="00030717"/>
    <w:rsid w:val="00032BCB"/>
    <w:rsid w:val="00035C6E"/>
    <w:rsid w:val="00036DE2"/>
    <w:rsid w:val="00037648"/>
    <w:rsid w:val="000436E0"/>
    <w:rsid w:val="00043A8F"/>
    <w:rsid w:val="00044CDE"/>
    <w:rsid w:val="00046240"/>
    <w:rsid w:val="00052501"/>
    <w:rsid w:val="000545F0"/>
    <w:rsid w:val="000567C6"/>
    <w:rsid w:val="00056B82"/>
    <w:rsid w:val="00056CC3"/>
    <w:rsid w:val="000603A5"/>
    <w:rsid w:val="000612BE"/>
    <w:rsid w:val="0006260A"/>
    <w:rsid w:val="0006313D"/>
    <w:rsid w:val="0006518C"/>
    <w:rsid w:val="00065806"/>
    <w:rsid w:val="00066C18"/>
    <w:rsid w:val="00066CBC"/>
    <w:rsid w:val="00067051"/>
    <w:rsid w:val="00070315"/>
    <w:rsid w:val="000725F1"/>
    <w:rsid w:val="0007397B"/>
    <w:rsid w:val="00073B91"/>
    <w:rsid w:val="00075AB8"/>
    <w:rsid w:val="00075C42"/>
    <w:rsid w:val="0007790D"/>
    <w:rsid w:val="000779DF"/>
    <w:rsid w:val="00084267"/>
    <w:rsid w:val="00084C69"/>
    <w:rsid w:val="00085151"/>
    <w:rsid w:val="00085E6E"/>
    <w:rsid w:val="00086273"/>
    <w:rsid w:val="0009134F"/>
    <w:rsid w:val="0009198D"/>
    <w:rsid w:val="00092AEE"/>
    <w:rsid w:val="000933BB"/>
    <w:rsid w:val="000935D7"/>
    <w:rsid w:val="00094B39"/>
    <w:rsid w:val="0009705B"/>
    <w:rsid w:val="00097EBC"/>
    <w:rsid w:val="000A2A89"/>
    <w:rsid w:val="000A386B"/>
    <w:rsid w:val="000A3EBF"/>
    <w:rsid w:val="000A533F"/>
    <w:rsid w:val="000A5621"/>
    <w:rsid w:val="000A75BE"/>
    <w:rsid w:val="000B0BD1"/>
    <w:rsid w:val="000B1CA8"/>
    <w:rsid w:val="000B258C"/>
    <w:rsid w:val="000B330C"/>
    <w:rsid w:val="000B3BC0"/>
    <w:rsid w:val="000B445E"/>
    <w:rsid w:val="000B45F3"/>
    <w:rsid w:val="000B5D1F"/>
    <w:rsid w:val="000B7975"/>
    <w:rsid w:val="000B7D6C"/>
    <w:rsid w:val="000C1041"/>
    <w:rsid w:val="000C5065"/>
    <w:rsid w:val="000C5EA0"/>
    <w:rsid w:val="000D12C8"/>
    <w:rsid w:val="000D162C"/>
    <w:rsid w:val="000D229A"/>
    <w:rsid w:val="000D2704"/>
    <w:rsid w:val="000D373E"/>
    <w:rsid w:val="000D40AE"/>
    <w:rsid w:val="000E4CB2"/>
    <w:rsid w:val="000E575F"/>
    <w:rsid w:val="000E6FB1"/>
    <w:rsid w:val="000E7D95"/>
    <w:rsid w:val="000F2D8C"/>
    <w:rsid w:val="000F31FD"/>
    <w:rsid w:val="000F4E21"/>
    <w:rsid w:val="000F6DE8"/>
    <w:rsid w:val="000F7A4C"/>
    <w:rsid w:val="000F7B9B"/>
    <w:rsid w:val="0010167C"/>
    <w:rsid w:val="00101A69"/>
    <w:rsid w:val="001036E2"/>
    <w:rsid w:val="00106078"/>
    <w:rsid w:val="00106241"/>
    <w:rsid w:val="00106D7A"/>
    <w:rsid w:val="00110CEC"/>
    <w:rsid w:val="0011148C"/>
    <w:rsid w:val="0011539F"/>
    <w:rsid w:val="001167AF"/>
    <w:rsid w:val="00116D20"/>
    <w:rsid w:val="001229FC"/>
    <w:rsid w:val="00122EC5"/>
    <w:rsid w:val="00122F28"/>
    <w:rsid w:val="00123E1D"/>
    <w:rsid w:val="001254AC"/>
    <w:rsid w:val="00131106"/>
    <w:rsid w:val="0013280F"/>
    <w:rsid w:val="00142524"/>
    <w:rsid w:val="00142BA7"/>
    <w:rsid w:val="00143333"/>
    <w:rsid w:val="001535C8"/>
    <w:rsid w:val="00157323"/>
    <w:rsid w:val="00157B84"/>
    <w:rsid w:val="00157C14"/>
    <w:rsid w:val="001610B9"/>
    <w:rsid w:val="00162BBD"/>
    <w:rsid w:val="0016333E"/>
    <w:rsid w:val="00164434"/>
    <w:rsid w:val="00164F43"/>
    <w:rsid w:val="00172658"/>
    <w:rsid w:val="001764DC"/>
    <w:rsid w:val="00176A17"/>
    <w:rsid w:val="001778E3"/>
    <w:rsid w:val="00177D80"/>
    <w:rsid w:val="00180F2E"/>
    <w:rsid w:val="00185430"/>
    <w:rsid w:val="00187F52"/>
    <w:rsid w:val="00190E68"/>
    <w:rsid w:val="00194332"/>
    <w:rsid w:val="00195AA0"/>
    <w:rsid w:val="00196582"/>
    <w:rsid w:val="001A28E4"/>
    <w:rsid w:val="001A29B3"/>
    <w:rsid w:val="001A3410"/>
    <w:rsid w:val="001A72D0"/>
    <w:rsid w:val="001A7A45"/>
    <w:rsid w:val="001B0035"/>
    <w:rsid w:val="001B2FFA"/>
    <w:rsid w:val="001B4886"/>
    <w:rsid w:val="001B52DC"/>
    <w:rsid w:val="001B6D91"/>
    <w:rsid w:val="001C04DE"/>
    <w:rsid w:val="001C51F6"/>
    <w:rsid w:val="001C541D"/>
    <w:rsid w:val="001C58AE"/>
    <w:rsid w:val="001C69A0"/>
    <w:rsid w:val="001C7C94"/>
    <w:rsid w:val="001D02C4"/>
    <w:rsid w:val="001D564A"/>
    <w:rsid w:val="001E0288"/>
    <w:rsid w:val="001E083C"/>
    <w:rsid w:val="001E216E"/>
    <w:rsid w:val="001E4307"/>
    <w:rsid w:val="001E6CC3"/>
    <w:rsid w:val="001E7D7E"/>
    <w:rsid w:val="001E7EA5"/>
    <w:rsid w:val="001F40D8"/>
    <w:rsid w:val="001F540A"/>
    <w:rsid w:val="001F69AC"/>
    <w:rsid w:val="001F791B"/>
    <w:rsid w:val="00205242"/>
    <w:rsid w:val="00207153"/>
    <w:rsid w:val="002074DA"/>
    <w:rsid w:val="00207549"/>
    <w:rsid w:val="00211073"/>
    <w:rsid w:val="002116D8"/>
    <w:rsid w:val="002134B9"/>
    <w:rsid w:val="002141CC"/>
    <w:rsid w:val="002146D6"/>
    <w:rsid w:val="00214EF3"/>
    <w:rsid w:val="00216918"/>
    <w:rsid w:val="00217B77"/>
    <w:rsid w:val="0022228E"/>
    <w:rsid w:val="00222374"/>
    <w:rsid w:val="0022369F"/>
    <w:rsid w:val="00225569"/>
    <w:rsid w:val="00225902"/>
    <w:rsid w:val="002276AE"/>
    <w:rsid w:val="00230330"/>
    <w:rsid w:val="002318D8"/>
    <w:rsid w:val="00232C6B"/>
    <w:rsid w:val="00235E25"/>
    <w:rsid w:val="00237FF7"/>
    <w:rsid w:val="0024135B"/>
    <w:rsid w:val="00241A24"/>
    <w:rsid w:val="00242928"/>
    <w:rsid w:val="002439A6"/>
    <w:rsid w:val="00243DF3"/>
    <w:rsid w:val="00245DB9"/>
    <w:rsid w:val="002464F1"/>
    <w:rsid w:val="002467D7"/>
    <w:rsid w:val="0025515C"/>
    <w:rsid w:val="0025702C"/>
    <w:rsid w:val="00257443"/>
    <w:rsid w:val="00257572"/>
    <w:rsid w:val="002600DF"/>
    <w:rsid w:val="0026144D"/>
    <w:rsid w:val="0026560B"/>
    <w:rsid w:val="00266374"/>
    <w:rsid w:val="00266CA2"/>
    <w:rsid w:val="002734E2"/>
    <w:rsid w:val="00275702"/>
    <w:rsid w:val="00275D03"/>
    <w:rsid w:val="0027660B"/>
    <w:rsid w:val="00277EC5"/>
    <w:rsid w:val="002802D2"/>
    <w:rsid w:val="00280993"/>
    <w:rsid w:val="00283414"/>
    <w:rsid w:val="002868D8"/>
    <w:rsid w:val="00286F85"/>
    <w:rsid w:val="00291F69"/>
    <w:rsid w:val="002977BA"/>
    <w:rsid w:val="00297903"/>
    <w:rsid w:val="002A0136"/>
    <w:rsid w:val="002A0DD8"/>
    <w:rsid w:val="002A1995"/>
    <w:rsid w:val="002A2488"/>
    <w:rsid w:val="002A4B26"/>
    <w:rsid w:val="002B0AF9"/>
    <w:rsid w:val="002B11CE"/>
    <w:rsid w:val="002B1947"/>
    <w:rsid w:val="002B3FCA"/>
    <w:rsid w:val="002B4A4D"/>
    <w:rsid w:val="002B59AE"/>
    <w:rsid w:val="002C07FE"/>
    <w:rsid w:val="002C1666"/>
    <w:rsid w:val="002C1EF3"/>
    <w:rsid w:val="002C2B40"/>
    <w:rsid w:val="002C36D3"/>
    <w:rsid w:val="002C4FB1"/>
    <w:rsid w:val="002C7B01"/>
    <w:rsid w:val="002D2919"/>
    <w:rsid w:val="002D2C26"/>
    <w:rsid w:val="002D4D2B"/>
    <w:rsid w:val="002D5967"/>
    <w:rsid w:val="002D5BA9"/>
    <w:rsid w:val="002D619E"/>
    <w:rsid w:val="002D7C55"/>
    <w:rsid w:val="002D7D18"/>
    <w:rsid w:val="002E49BB"/>
    <w:rsid w:val="002E705A"/>
    <w:rsid w:val="002F1036"/>
    <w:rsid w:val="002F55CA"/>
    <w:rsid w:val="00300F7B"/>
    <w:rsid w:val="00301F25"/>
    <w:rsid w:val="00303032"/>
    <w:rsid w:val="0030692E"/>
    <w:rsid w:val="00306B6F"/>
    <w:rsid w:val="00311314"/>
    <w:rsid w:val="00313BCD"/>
    <w:rsid w:val="00314F41"/>
    <w:rsid w:val="00316B69"/>
    <w:rsid w:val="00317E23"/>
    <w:rsid w:val="003212B0"/>
    <w:rsid w:val="00321929"/>
    <w:rsid w:val="00322808"/>
    <w:rsid w:val="003240E9"/>
    <w:rsid w:val="003256A9"/>
    <w:rsid w:val="00331533"/>
    <w:rsid w:val="00334B97"/>
    <w:rsid w:val="00337314"/>
    <w:rsid w:val="00337DAC"/>
    <w:rsid w:val="00341513"/>
    <w:rsid w:val="00341F69"/>
    <w:rsid w:val="00342698"/>
    <w:rsid w:val="00342CBA"/>
    <w:rsid w:val="003463D0"/>
    <w:rsid w:val="00350659"/>
    <w:rsid w:val="00350905"/>
    <w:rsid w:val="00352936"/>
    <w:rsid w:val="00352FEE"/>
    <w:rsid w:val="0035375C"/>
    <w:rsid w:val="00353A5B"/>
    <w:rsid w:val="00354B77"/>
    <w:rsid w:val="00357F0E"/>
    <w:rsid w:val="003605D3"/>
    <w:rsid w:val="00361D52"/>
    <w:rsid w:val="0036413E"/>
    <w:rsid w:val="003651E0"/>
    <w:rsid w:val="003674C8"/>
    <w:rsid w:val="00371F70"/>
    <w:rsid w:val="00372009"/>
    <w:rsid w:val="00372044"/>
    <w:rsid w:val="003724E2"/>
    <w:rsid w:val="003731FB"/>
    <w:rsid w:val="00380BA1"/>
    <w:rsid w:val="00382927"/>
    <w:rsid w:val="00382E2D"/>
    <w:rsid w:val="003838D8"/>
    <w:rsid w:val="00384F4B"/>
    <w:rsid w:val="00384F56"/>
    <w:rsid w:val="00386538"/>
    <w:rsid w:val="00386D85"/>
    <w:rsid w:val="00387BE9"/>
    <w:rsid w:val="00392789"/>
    <w:rsid w:val="003958B1"/>
    <w:rsid w:val="00397C90"/>
    <w:rsid w:val="003A0242"/>
    <w:rsid w:val="003A0788"/>
    <w:rsid w:val="003A0A0F"/>
    <w:rsid w:val="003A17E4"/>
    <w:rsid w:val="003A38BB"/>
    <w:rsid w:val="003A500A"/>
    <w:rsid w:val="003A615D"/>
    <w:rsid w:val="003A71F2"/>
    <w:rsid w:val="003B0A92"/>
    <w:rsid w:val="003B1508"/>
    <w:rsid w:val="003B4C6E"/>
    <w:rsid w:val="003B61D2"/>
    <w:rsid w:val="003B74BE"/>
    <w:rsid w:val="003C03B6"/>
    <w:rsid w:val="003C1529"/>
    <w:rsid w:val="003C1B97"/>
    <w:rsid w:val="003C1DA6"/>
    <w:rsid w:val="003C2816"/>
    <w:rsid w:val="003C312F"/>
    <w:rsid w:val="003C33DB"/>
    <w:rsid w:val="003C3ECD"/>
    <w:rsid w:val="003C7CAF"/>
    <w:rsid w:val="003D2577"/>
    <w:rsid w:val="003D2CB1"/>
    <w:rsid w:val="003D3ECA"/>
    <w:rsid w:val="003D4FE6"/>
    <w:rsid w:val="003D5EA6"/>
    <w:rsid w:val="003D7E97"/>
    <w:rsid w:val="003E03D1"/>
    <w:rsid w:val="003E0EE2"/>
    <w:rsid w:val="003E1849"/>
    <w:rsid w:val="003E18F0"/>
    <w:rsid w:val="003E2D33"/>
    <w:rsid w:val="003E3BF4"/>
    <w:rsid w:val="003E724B"/>
    <w:rsid w:val="003F0481"/>
    <w:rsid w:val="003F0B35"/>
    <w:rsid w:val="003F0E69"/>
    <w:rsid w:val="003F144E"/>
    <w:rsid w:val="003F39FC"/>
    <w:rsid w:val="003F40F8"/>
    <w:rsid w:val="003F44E4"/>
    <w:rsid w:val="003F58B4"/>
    <w:rsid w:val="003F59A9"/>
    <w:rsid w:val="003F6C33"/>
    <w:rsid w:val="004021CC"/>
    <w:rsid w:val="004065A8"/>
    <w:rsid w:val="00406B2B"/>
    <w:rsid w:val="00406E34"/>
    <w:rsid w:val="00410FFE"/>
    <w:rsid w:val="004121F3"/>
    <w:rsid w:val="00412EEA"/>
    <w:rsid w:val="00413BC7"/>
    <w:rsid w:val="004152C9"/>
    <w:rsid w:val="004228E9"/>
    <w:rsid w:val="00424580"/>
    <w:rsid w:val="00430A00"/>
    <w:rsid w:val="004328C3"/>
    <w:rsid w:val="00433D45"/>
    <w:rsid w:val="00434F03"/>
    <w:rsid w:val="00435B02"/>
    <w:rsid w:val="0043689E"/>
    <w:rsid w:val="004414F3"/>
    <w:rsid w:val="00442DEB"/>
    <w:rsid w:val="0044303F"/>
    <w:rsid w:val="00443DE2"/>
    <w:rsid w:val="004455C0"/>
    <w:rsid w:val="004521DC"/>
    <w:rsid w:val="00452563"/>
    <w:rsid w:val="00452B60"/>
    <w:rsid w:val="00454063"/>
    <w:rsid w:val="004573E1"/>
    <w:rsid w:val="004603F2"/>
    <w:rsid w:val="00460D53"/>
    <w:rsid w:val="00461E0E"/>
    <w:rsid w:val="0046240C"/>
    <w:rsid w:val="0046421F"/>
    <w:rsid w:val="004701D4"/>
    <w:rsid w:val="00470B8B"/>
    <w:rsid w:val="0047241E"/>
    <w:rsid w:val="00473CC4"/>
    <w:rsid w:val="004748AF"/>
    <w:rsid w:val="004758EE"/>
    <w:rsid w:val="00476194"/>
    <w:rsid w:val="004768E9"/>
    <w:rsid w:val="00476E06"/>
    <w:rsid w:val="00477075"/>
    <w:rsid w:val="004774C5"/>
    <w:rsid w:val="00477F31"/>
    <w:rsid w:val="00483613"/>
    <w:rsid w:val="00484A87"/>
    <w:rsid w:val="0048600F"/>
    <w:rsid w:val="004862D0"/>
    <w:rsid w:val="0048660E"/>
    <w:rsid w:val="00487319"/>
    <w:rsid w:val="00491ABE"/>
    <w:rsid w:val="00492473"/>
    <w:rsid w:val="00493B47"/>
    <w:rsid w:val="00493DC9"/>
    <w:rsid w:val="00494498"/>
    <w:rsid w:val="00495559"/>
    <w:rsid w:val="00495C4D"/>
    <w:rsid w:val="004963C4"/>
    <w:rsid w:val="00496F3D"/>
    <w:rsid w:val="00497869"/>
    <w:rsid w:val="004A3179"/>
    <w:rsid w:val="004A34EA"/>
    <w:rsid w:val="004A37FF"/>
    <w:rsid w:val="004A4232"/>
    <w:rsid w:val="004A44F2"/>
    <w:rsid w:val="004A5A08"/>
    <w:rsid w:val="004A5A8A"/>
    <w:rsid w:val="004B0420"/>
    <w:rsid w:val="004B13AB"/>
    <w:rsid w:val="004B1E48"/>
    <w:rsid w:val="004B3B6C"/>
    <w:rsid w:val="004B3F16"/>
    <w:rsid w:val="004C068E"/>
    <w:rsid w:val="004C0ACA"/>
    <w:rsid w:val="004C0D31"/>
    <w:rsid w:val="004C1C86"/>
    <w:rsid w:val="004C1E80"/>
    <w:rsid w:val="004C3C75"/>
    <w:rsid w:val="004C40D1"/>
    <w:rsid w:val="004C52E0"/>
    <w:rsid w:val="004C7E9E"/>
    <w:rsid w:val="004D25D7"/>
    <w:rsid w:val="004D30AD"/>
    <w:rsid w:val="004D4EAE"/>
    <w:rsid w:val="004D6F23"/>
    <w:rsid w:val="004D7BB0"/>
    <w:rsid w:val="004E23B5"/>
    <w:rsid w:val="004E261E"/>
    <w:rsid w:val="004E535E"/>
    <w:rsid w:val="004E5DB2"/>
    <w:rsid w:val="004E7803"/>
    <w:rsid w:val="004F2EF6"/>
    <w:rsid w:val="004F386B"/>
    <w:rsid w:val="004F7E2B"/>
    <w:rsid w:val="005026B6"/>
    <w:rsid w:val="00502AB4"/>
    <w:rsid w:val="0050322D"/>
    <w:rsid w:val="0050450E"/>
    <w:rsid w:val="005067DB"/>
    <w:rsid w:val="005070C8"/>
    <w:rsid w:val="00511169"/>
    <w:rsid w:val="00512D6C"/>
    <w:rsid w:val="00513724"/>
    <w:rsid w:val="00513FEA"/>
    <w:rsid w:val="00514ADA"/>
    <w:rsid w:val="00515389"/>
    <w:rsid w:val="0051645B"/>
    <w:rsid w:val="00516956"/>
    <w:rsid w:val="00516F44"/>
    <w:rsid w:val="00520FC8"/>
    <w:rsid w:val="00522976"/>
    <w:rsid w:val="00530236"/>
    <w:rsid w:val="005302F9"/>
    <w:rsid w:val="00534236"/>
    <w:rsid w:val="00534996"/>
    <w:rsid w:val="005363F8"/>
    <w:rsid w:val="00536950"/>
    <w:rsid w:val="0053757C"/>
    <w:rsid w:val="00540D0D"/>
    <w:rsid w:val="005415A3"/>
    <w:rsid w:val="0054231F"/>
    <w:rsid w:val="0054254E"/>
    <w:rsid w:val="005425E7"/>
    <w:rsid w:val="005447A2"/>
    <w:rsid w:val="00544D3F"/>
    <w:rsid w:val="005456E6"/>
    <w:rsid w:val="00545D0C"/>
    <w:rsid w:val="0054669B"/>
    <w:rsid w:val="00546D61"/>
    <w:rsid w:val="00547274"/>
    <w:rsid w:val="0054728A"/>
    <w:rsid w:val="005477B8"/>
    <w:rsid w:val="00557DDE"/>
    <w:rsid w:val="005633D6"/>
    <w:rsid w:val="0056356C"/>
    <w:rsid w:val="00563DA1"/>
    <w:rsid w:val="00566EE4"/>
    <w:rsid w:val="00566FA3"/>
    <w:rsid w:val="005676A7"/>
    <w:rsid w:val="00567840"/>
    <w:rsid w:val="00567AF7"/>
    <w:rsid w:val="00567FD9"/>
    <w:rsid w:val="00570369"/>
    <w:rsid w:val="00570B2E"/>
    <w:rsid w:val="00570F6E"/>
    <w:rsid w:val="00571024"/>
    <w:rsid w:val="0057119A"/>
    <w:rsid w:val="00571D8A"/>
    <w:rsid w:val="00571FA8"/>
    <w:rsid w:val="00576223"/>
    <w:rsid w:val="005764AF"/>
    <w:rsid w:val="00581F8A"/>
    <w:rsid w:val="00583608"/>
    <w:rsid w:val="00584AA8"/>
    <w:rsid w:val="00586064"/>
    <w:rsid w:val="00586EAB"/>
    <w:rsid w:val="00591947"/>
    <w:rsid w:val="00591E67"/>
    <w:rsid w:val="005961DB"/>
    <w:rsid w:val="00596CD1"/>
    <w:rsid w:val="005A0771"/>
    <w:rsid w:val="005A1BB3"/>
    <w:rsid w:val="005A24DF"/>
    <w:rsid w:val="005A2822"/>
    <w:rsid w:val="005A3060"/>
    <w:rsid w:val="005A37AA"/>
    <w:rsid w:val="005A5347"/>
    <w:rsid w:val="005A6703"/>
    <w:rsid w:val="005B2D3F"/>
    <w:rsid w:val="005B31AA"/>
    <w:rsid w:val="005B432B"/>
    <w:rsid w:val="005B47FE"/>
    <w:rsid w:val="005B6619"/>
    <w:rsid w:val="005B744B"/>
    <w:rsid w:val="005B798F"/>
    <w:rsid w:val="005B7F2C"/>
    <w:rsid w:val="005C14DA"/>
    <w:rsid w:val="005C256D"/>
    <w:rsid w:val="005C3D43"/>
    <w:rsid w:val="005C4D24"/>
    <w:rsid w:val="005C5B15"/>
    <w:rsid w:val="005C615F"/>
    <w:rsid w:val="005D2023"/>
    <w:rsid w:val="005D3B07"/>
    <w:rsid w:val="005D40B6"/>
    <w:rsid w:val="005D4689"/>
    <w:rsid w:val="005D5494"/>
    <w:rsid w:val="005D73E2"/>
    <w:rsid w:val="005E02CC"/>
    <w:rsid w:val="005E0D96"/>
    <w:rsid w:val="005E3961"/>
    <w:rsid w:val="005E768D"/>
    <w:rsid w:val="005F0DB6"/>
    <w:rsid w:val="005F0F43"/>
    <w:rsid w:val="005F15F5"/>
    <w:rsid w:val="005F1C5A"/>
    <w:rsid w:val="005F1C92"/>
    <w:rsid w:val="005F4DBA"/>
    <w:rsid w:val="005F4E60"/>
    <w:rsid w:val="005F4F22"/>
    <w:rsid w:val="005F5D64"/>
    <w:rsid w:val="005F656C"/>
    <w:rsid w:val="005F6985"/>
    <w:rsid w:val="005F715F"/>
    <w:rsid w:val="006019F8"/>
    <w:rsid w:val="006024CC"/>
    <w:rsid w:val="00603412"/>
    <w:rsid w:val="00604124"/>
    <w:rsid w:val="00605898"/>
    <w:rsid w:val="006058A2"/>
    <w:rsid w:val="006105DD"/>
    <w:rsid w:val="0061119C"/>
    <w:rsid w:val="006116C2"/>
    <w:rsid w:val="006121BE"/>
    <w:rsid w:val="006126C6"/>
    <w:rsid w:val="006132BE"/>
    <w:rsid w:val="00613B34"/>
    <w:rsid w:val="006210A0"/>
    <w:rsid w:val="00622E93"/>
    <w:rsid w:val="00622EBF"/>
    <w:rsid w:val="00626183"/>
    <w:rsid w:val="00626AF2"/>
    <w:rsid w:val="00626E90"/>
    <w:rsid w:val="00627DF6"/>
    <w:rsid w:val="00630868"/>
    <w:rsid w:val="006319E7"/>
    <w:rsid w:val="006323B9"/>
    <w:rsid w:val="0063250D"/>
    <w:rsid w:val="00632522"/>
    <w:rsid w:val="00633F47"/>
    <w:rsid w:val="00636024"/>
    <w:rsid w:val="00636C5E"/>
    <w:rsid w:val="00637D57"/>
    <w:rsid w:val="0064047B"/>
    <w:rsid w:val="006409A9"/>
    <w:rsid w:val="00641412"/>
    <w:rsid w:val="00641AEB"/>
    <w:rsid w:val="006443AD"/>
    <w:rsid w:val="00645C13"/>
    <w:rsid w:val="00647925"/>
    <w:rsid w:val="00652246"/>
    <w:rsid w:val="006527D3"/>
    <w:rsid w:val="006540BD"/>
    <w:rsid w:val="00656BFD"/>
    <w:rsid w:val="0065707A"/>
    <w:rsid w:val="0066029F"/>
    <w:rsid w:val="006625D2"/>
    <w:rsid w:val="006626AA"/>
    <w:rsid w:val="0067221A"/>
    <w:rsid w:val="00672E29"/>
    <w:rsid w:val="00673459"/>
    <w:rsid w:val="00677D13"/>
    <w:rsid w:val="006804F6"/>
    <w:rsid w:val="0068401F"/>
    <w:rsid w:val="006851AD"/>
    <w:rsid w:val="006854EA"/>
    <w:rsid w:val="006868C5"/>
    <w:rsid w:val="0068740E"/>
    <w:rsid w:val="0069224A"/>
    <w:rsid w:val="00692BFC"/>
    <w:rsid w:val="00695A94"/>
    <w:rsid w:val="00695F1A"/>
    <w:rsid w:val="006960E8"/>
    <w:rsid w:val="006976C1"/>
    <w:rsid w:val="0069779B"/>
    <w:rsid w:val="006A0004"/>
    <w:rsid w:val="006A0977"/>
    <w:rsid w:val="006A13DF"/>
    <w:rsid w:val="006A2F66"/>
    <w:rsid w:val="006A310D"/>
    <w:rsid w:val="006B02BE"/>
    <w:rsid w:val="006B0941"/>
    <w:rsid w:val="006B0C96"/>
    <w:rsid w:val="006B1035"/>
    <w:rsid w:val="006B1F38"/>
    <w:rsid w:val="006B402E"/>
    <w:rsid w:val="006B552E"/>
    <w:rsid w:val="006C4B27"/>
    <w:rsid w:val="006C4DAA"/>
    <w:rsid w:val="006C6E96"/>
    <w:rsid w:val="006D1E06"/>
    <w:rsid w:val="006D3523"/>
    <w:rsid w:val="006D40E1"/>
    <w:rsid w:val="006D43B3"/>
    <w:rsid w:val="006D4908"/>
    <w:rsid w:val="006D7239"/>
    <w:rsid w:val="006D7FEE"/>
    <w:rsid w:val="006E0BB7"/>
    <w:rsid w:val="006E2218"/>
    <w:rsid w:val="006E2261"/>
    <w:rsid w:val="006E2D07"/>
    <w:rsid w:val="006E40D6"/>
    <w:rsid w:val="006E543D"/>
    <w:rsid w:val="006E5B66"/>
    <w:rsid w:val="006E61FF"/>
    <w:rsid w:val="006E66B3"/>
    <w:rsid w:val="006E7342"/>
    <w:rsid w:val="006E73A7"/>
    <w:rsid w:val="006F0B94"/>
    <w:rsid w:val="006F2F1F"/>
    <w:rsid w:val="006F351F"/>
    <w:rsid w:val="006F3C1E"/>
    <w:rsid w:val="006F3FF7"/>
    <w:rsid w:val="006F6B21"/>
    <w:rsid w:val="006F7DDF"/>
    <w:rsid w:val="007009F7"/>
    <w:rsid w:val="00701D0F"/>
    <w:rsid w:val="00702410"/>
    <w:rsid w:val="0070248D"/>
    <w:rsid w:val="0070295B"/>
    <w:rsid w:val="007036AF"/>
    <w:rsid w:val="00707859"/>
    <w:rsid w:val="007112AC"/>
    <w:rsid w:val="00714B61"/>
    <w:rsid w:val="00714C87"/>
    <w:rsid w:val="0071642E"/>
    <w:rsid w:val="00720E08"/>
    <w:rsid w:val="00721FCE"/>
    <w:rsid w:val="0072796F"/>
    <w:rsid w:val="00730996"/>
    <w:rsid w:val="007323F3"/>
    <w:rsid w:val="00733039"/>
    <w:rsid w:val="0073730F"/>
    <w:rsid w:val="007374CB"/>
    <w:rsid w:val="00740B96"/>
    <w:rsid w:val="00744182"/>
    <w:rsid w:val="007448B4"/>
    <w:rsid w:val="007450AB"/>
    <w:rsid w:val="007470E7"/>
    <w:rsid w:val="007477C5"/>
    <w:rsid w:val="00747B29"/>
    <w:rsid w:val="0075196D"/>
    <w:rsid w:val="007555E0"/>
    <w:rsid w:val="007557BC"/>
    <w:rsid w:val="00755B6F"/>
    <w:rsid w:val="0075622E"/>
    <w:rsid w:val="00760814"/>
    <w:rsid w:val="007630B7"/>
    <w:rsid w:val="00763E33"/>
    <w:rsid w:val="00764989"/>
    <w:rsid w:val="00765ADC"/>
    <w:rsid w:val="0076656E"/>
    <w:rsid w:val="007665D9"/>
    <w:rsid w:val="00766792"/>
    <w:rsid w:val="00767539"/>
    <w:rsid w:val="00770715"/>
    <w:rsid w:val="00772013"/>
    <w:rsid w:val="00772508"/>
    <w:rsid w:val="0077274C"/>
    <w:rsid w:val="00773607"/>
    <w:rsid w:val="00777C9B"/>
    <w:rsid w:val="00782513"/>
    <w:rsid w:val="007849AC"/>
    <w:rsid w:val="00785CA5"/>
    <w:rsid w:val="0079050B"/>
    <w:rsid w:val="00791608"/>
    <w:rsid w:val="00793FC9"/>
    <w:rsid w:val="007947AD"/>
    <w:rsid w:val="007969B8"/>
    <w:rsid w:val="00797AFA"/>
    <w:rsid w:val="00797D56"/>
    <w:rsid w:val="007A30E7"/>
    <w:rsid w:val="007A353F"/>
    <w:rsid w:val="007A79C2"/>
    <w:rsid w:val="007A7A5A"/>
    <w:rsid w:val="007B0785"/>
    <w:rsid w:val="007B23F0"/>
    <w:rsid w:val="007B39F3"/>
    <w:rsid w:val="007B5B13"/>
    <w:rsid w:val="007B6541"/>
    <w:rsid w:val="007B7B7C"/>
    <w:rsid w:val="007B7EEA"/>
    <w:rsid w:val="007C1D45"/>
    <w:rsid w:val="007C2397"/>
    <w:rsid w:val="007C2B73"/>
    <w:rsid w:val="007C469C"/>
    <w:rsid w:val="007C5DAC"/>
    <w:rsid w:val="007C6FE2"/>
    <w:rsid w:val="007C7AA0"/>
    <w:rsid w:val="007D01DC"/>
    <w:rsid w:val="007D02C0"/>
    <w:rsid w:val="007D3305"/>
    <w:rsid w:val="007D5914"/>
    <w:rsid w:val="007D6C36"/>
    <w:rsid w:val="007E0A7B"/>
    <w:rsid w:val="007E102E"/>
    <w:rsid w:val="007E1B44"/>
    <w:rsid w:val="007E2E6C"/>
    <w:rsid w:val="007E3CEF"/>
    <w:rsid w:val="007E4F28"/>
    <w:rsid w:val="007E589E"/>
    <w:rsid w:val="007E61A9"/>
    <w:rsid w:val="007E7883"/>
    <w:rsid w:val="007F04FE"/>
    <w:rsid w:val="007F05F8"/>
    <w:rsid w:val="007F385E"/>
    <w:rsid w:val="007F41F0"/>
    <w:rsid w:val="007F6A4A"/>
    <w:rsid w:val="007F76FB"/>
    <w:rsid w:val="007F7B6E"/>
    <w:rsid w:val="00800338"/>
    <w:rsid w:val="00801DD6"/>
    <w:rsid w:val="00802CC5"/>
    <w:rsid w:val="008039E6"/>
    <w:rsid w:val="00803D1A"/>
    <w:rsid w:val="00803FD5"/>
    <w:rsid w:val="0080492F"/>
    <w:rsid w:val="008056E6"/>
    <w:rsid w:val="00806891"/>
    <w:rsid w:val="0080781C"/>
    <w:rsid w:val="00807C23"/>
    <w:rsid w:val="00814A9F"/>
    <w:rsid w:val="00824CDB"/>
    <w:rsid w:val="0082616E"/>
    <w:rsid w:val="008268C3"/>
    <w:rsid w:val="008321D5"/>
    <w:rsid w:val="0083292C"/>
    <w:rsid w:val="0083405F"/>
    <w:rsid w:val="0083575B"/>
    <w:rsid w:val="00836BF0"/>
    <w:rsid w:val="0084094C"/>
    <w:rsid w:val="008462B4"/>
    <w:rsid w:val="00846311"/>
    <w:rsid w:val="00846AF1"/>
    <w:rsid w:val="00847153"/>
    <w:rsid w:val="00850F4D"/>
    <w:rsid w:val="008513EC"/>
    <w:rsid w:val="00852349"/>
    <w:rsid w:val="00856948"/>
    <w:rsid w:val="00857900"/>
    <w:rsid w:val="008614AA"/>
    <w:rsid w:val="008700EF"/>
    <w:rsid w:val="00874A81"/>
    <w:rsid w:val="00874B32"/>
    <w:rsid w:val="008816C0"/>
    <w:rsid w:val="00883454"/>
    <w:rsid w:val="00884200"/>
    <w:rsid w:val="008845AE"/>
    <w:rsid w:val="008845F6"/>
    <w:rsid w:val="00884721"/>
    <w:rsid w:val="0088513E"/>
    <w:rsid w:val="008855C9"/>
    <w:rsid w:val="00886692"/>
    <w:rsid w:val="008905FA"/>
    <w:rsid w:val="0089112B"/>
    <w:rsid w:val="0089132B"/>
    <w:rsid w:val="00892426"/>
    <w:rsid w:val="00893EB9"/>
    <w:rsid w:val="00895321"/>
    <w:rsid w:val="00897889"/>
    <w:rsid w:val="00897D5A"/>
    <w:rsid w:val="008A1DAD"/>
    <w:rsid w:val="008A26C4"/>
    <w:rsid w:val="008A5889"/>
    <w:rsid w:val="008A5C2A"/>
    <w:rsid w:val="008B5D56"/>
    <w:rsid w:val="008B7ADC"/>
    <w:rsid w:val="008C19A2"/>
    <w:rsid w:val="008C41C5"/>
    <w:rsid w:val="008C4A6D"/>
    <w:rsid w:val="008C64A2"/>
    <w:rsid w:val="008D1624"/>
    <w:rsid w:val="008D3CE3"/>
    <w:rsid w:val="008D4067"/>
    <w:rsid w:val="008D5C14"/>
    <w:rsid w:val="008D7B85"/>
    <w:rsid w:val="008E12D9"/>
    <w:rsid w:val="008E2F6D"/>
    <w:rsid w:val="008E386F"/>
    <w:rsid w:val="008E6098"/>
    <w:rsid w:val="008E670A"/>
    <w:rsid w:val="008F1F93"/>
    <w:rsid w:val="008F27CF"/>
    <w:rsid w:val="008F3079"/>
    <w:rsid w:val="008F7B86"/>
    <w:rsid w:val="0090028E"/>
    <w:rsid w:val="0090132E"/>
    <w:rsid w:val="00901781"/>
    <w:rsid w:val="00901A10"/>
    <w:rsid w:val="009024D4"/>
    <w:rsid w:val="009026C1"/>
    <w:rsid w:val="00902F0D"/>
    <w:rsid w:val="009035E6"/>
    <w:rsid w:val="009035F6"/>
    <w:rsid w:val="00904107"/>
    <w:rsid w:val="009041A6"/>
    <w:rsid w:val="00904444"/>
    <w:rsid w:val="009050FB"/>
    <w:rsid w:val="00905A9A"/>
    <w:rsid w:val="00905B48"/>
    <w:rsid w:val="00913BB2"/>
    <w:rsid w:val="0091407E"/>
    <w:rsid w:val="00915ED6"/>
    <w:rsid w:val="009173C3"/>
    <w:rsid w:val="0091764C"/>
    <w:rsid w:val="00923A30"/>
    <w:rsid w:val="00924824"/>
    <w:rsid w:val="009273B7"/>
    <w:rsid w:val="009306C4"/>
    <w:rsid w:val="00932ABD"/>
    <w:rsid w:val="00932C58"/>
    <w:rsid w:val="00941BA6"/>
    <w:rsid w:val="00942FB0"/>
    <w:rsid w:val="0094388C"/>
    <w:rsid w:val="00943E08"/>
    <w:rsid w:val="00944EB2"/>
    <w:rsid w:val="00946654"/>
    <w:rsid w:val="00946B3B"/>
    <w:rsid w:val="00950165"/>
    <w:rsid w:val="00951448"/>
    <w:rsid w:val="00952A2C"/>
    <w:rsid w:val="00953AF7"/>
    <w:rsid w:val="0095546A"/>
    <w:rsid w:val="009559B5"/>
    <w:rsid w:val="00963016"/>
    <w:rsid w:val="00963B92"/>
    <w:rsid w:val="0096597E"/>
    <w:rsid w:val="00965A28"/>
    <w:rsid w:val="009660A3"/>
    <w:rsid w:val="0096788D"/>
    <w:rsid w:val="00971DB6"/>
    <w:rsid w:val="00974B53"/>
    <w:rsid w:val="00975A06"/>
    <w:rsid w:val="00976924"/>
    <w:rsid w:val="00976A3A"/>
    <w:rsid w:val="00976B4F"/>
    <w:rsid w:val="00976B88"/>
    <w:rsid w:val="00976F52"/>
    <w:rsid w:val="00977F6F"/>
    <w:rsid w:val="00980F8B"/>
    <w:rsid w:val="00981024"/>
    <w:rsid w:val="00981DD2"/>
    <w:rsid w:val="00982E22"/>
    <w:rsid w:val="00982E2A"/>
    <w:rsid w:val="009855D5"/>
    <w:rsid w:val="009941DF"/>
    <w:rsid w:val="009948FF"/>
    <w:rsid w:val="009966DD"/>
    <w:rsid w:val="00997EFB"/>
    <w:rsid w:val="009A09ED"/>
    <w:rsid w:val="009A0B1B"/>
    <w:rsid w:val="009A218B"/>
    <w:rsid w:val="009A3025"/>
    <w:rsid w:val="009A385C"/>
    <w:rsid w:val="009A4702"/>
    <w:rsid w:val="009A4B66"/>
    <w:rsid w:val="009A541F"/>
    <w:rsid w:val="009A6B84"/>
    <w:rsid w:val="009A74A8"/>
    <w:rsid w:val="009B13BF"/>
    <w:rsid w:val="009B296C"/>
    <w:rsid w:val="009B352F"/>
    <w:rsid w:val="009B3D22"/>
    <w:rsid w:val="009B4F2D"/>
    <w:rsid w:val="009C0472"/>
    <w:rsid w:val="009C30A4"/>
    <w:rsid w:val="009C3427"/>
    <w:rsid w:val="009C46F9"/>
    <w:rsid w:val="009C56F2"/>
    <w:rsid w:val="009C58D8"/>
    <w:rsid w:val="009C5C32"/>
    <w:rsid w:val="009D08FA"/>
    <w:rsid w:val="009D1771"/>
    <w:rsid w:val="009D4C81"/>
    <w:rsid w:val="009D6A2F"/>
    <w:rsid w:val="009D7C0F"/>
    <w:rsid w:val="009E15B9"/>
    <w:rsid w:val="009E1976"/>
    <w:rsid w:val="009E3204"/>
    <w:rsid w:val="009E3A1D"/>
    <w:rsid w:val="009E697C"/>
    <w:rsid w:val="009E773B"/>
    <w:rsid w:val="009F20C5"/>
    <w:rsid w:val="009F2E20"/>
    <w:rsid w:val="009F2EB2"/>
    <w:rsid w:val="00A01380"/>
    <w:rsid w:val="00A0265A"/>
    <w:rsid w:val="00A02705"/>
    <w:rsid w:val="00A02A78"/>
    <w:rsid w:val="00A02B1B"/>
    <w:rsid w:val="00A06540"/>
    <w:rsid w:val="00A13121"/>
    <w:rsid w:val="00A13737"/>
    <w:rsid w:val="00A13F28"/>
    <w:rsid w:val="00A13F59"/>
    <w:rsid w:val="00A1445B"/>
    <w:rsid w:val="00A1471E"/>
    <w:rsid w:val="00A14DDB"/>
    <w:rsid w:val="00A15363"/>
    <w:rsid w:val="00A156AA"/>
    <w:rsid w:val="00A159EA"/>
    <w:rsid w:val="00A16BCA"/>
    <w:rsid w:val="00A16F0B"/>
    <w:rsid w:val="00A20789"/>
    <w:rsid w:val="00A20F1F"/>
    <w:rsid w:val="00A22692"/>
    <w:rsid w:val="00A235CB"/>
    <w:rsid w:val="00A24171"/>
    <w:rsid w:val="00A24D06"/>
    <w:rsid w:val="00A26487"/>
    <w:rsid w:val="00A26E66"/>
    <w:rsid w:val="00A27040"/>
    <w:rsid w:val="00A35BDA"/>
    <w:rsid w:val="00A36E87"/>
    <w:rsid w:val="00A3741C"/>
    <w:rsid w:val="00A37AB9"/>
    <w:rsid w:val="00A37DA1"/>
    <w:rsid w:val="00A47403"/>
    <w:rsid w:val="00A506F4"/>
    <w:rsid w:val="00A53C3A"/>
    <w:rsid w:val="00A53CFC"/>
    <w:rsid w:val="00A53F5D"/>
    <w:rsid w:val="00A55D8F"/>
    <w:rsid w:val="00A56981"/>
    <w:rsid w:val="00A60164"/>
    <w:rsid w:val="00A60504"/>
    <w:rsid w:val="00A64039"/>
    <w:rsid w:val="00A660ED"/>
    <w:rsid w:val="00A667DB"/>
    <w:rsid w:val="00A7205B"/>
    <w:rsid w:val="00A72840"/>
    <w:rsid w:val="00A74F1E"/>
    <w:rsid w:val="00A7749A"/>
    <w:rsid w:val="00A81F9C"/>
    <w:rsid w:val="00A8246B"/>
    <w:rsid w:val="00A832C5"/>
    <w:rsid w:val="00A8349F"/>
    <w:rsid w:val="00A9266B"/>
    <w:rsid w:val="00A92871"/>
    <w:rsid w:val="00A931CA"/>
    <w:rsid w:val="00A947BC"/>
    <w:rsid w:val="00A950E6"/>
    <w:rsid w:val="00A95605"/>
    <w:rsid w:val="00A961DB"/>
    <w:rsid w:val="00A966CA"/>
    <w:rsid w:val="00AA0A31"/>
    <w:rsid w:val="00AA0F38"/>
    <w:rsid w:val="00AA2E31"/>
    <w:rsid w:val="00AA30BF"/>
    <w:rsid w:val="00AA3272"/>
    <w:rsid w:val="00AA3535"/>
    <w:rsid w:val="00AA384B"/>
    <w:rsid w:val="00AA6430"/>
    <w:rsid w:val="00AB0217"/>
    <w:rsid w:val="00AB31D5"/>
    <w:rsid w:val="00AB3B8B"/>
    <w:rsid w:val="00AB41AD"/>
    <w:rsid w:val="00AB4451"/>
    <w:rsid w:val="00AB6DCE"/>
    <w:rsid w:val="00AC1124"/>
    <w:rsid w:val="00AC1CE9"/>
    <w:rsid w:val="00AC2487"/>
    <w:rsid w:val="00AC3B0D"/>
    <w:rsid w:val="00AC5334"/>
    <w:rsid w:val="00AC77DF"/>
    <w:rsid w:val="00AD01A3"/>
    <w:rsid w:val="00AD0689"/>
    <w:rsid w:val="00AD295F"/>
    <w:rsid w:val="00AD2E63"/>
    <w:rsid w:val="00AD3F76"/>
    <w:rsid w:val="00AD41D6"/>
    <w:rsid w:val="00AD4DAE"/>
    <w:rsid w:val="00AD5974"/>
    <w:rsid w:val="00AD5B76"/>
    <w:rsid w:val="00AD6960"/>
    <w:rsid w:val="00AD6C20"/>
    <w:rsid w:val="00AE0BF5"/>
    <w:rsid w:val="00AE0C8D"/>
    <w:rsid w:val="00AE18E2"/>
    <w:rsid w:val="00AE1C12"/>
    <w:rsid w:val="00AE2963"/>
    <w:rsid w:val="00AE2B7F"/>
    <w:rsid w:val="00AE3CCD"/>
    <w:rsid w:val="00AE5029"/>
    <w:rsid w:val="00AE5DA8"/>
    <w:rsid w:val="00AF210C"/>
    <w:rsid w:val="00AF57D6"/>
    <w:rsid w:val="00AF6FCB"/>
    <w:rsid w:val="00B006BC"/>
    <w:rsid w:val="00B01DB3"/>
    <w:rsid w:val="00B04077"/>
    <w:rsid w:val="00B075F8"/>
    <w:rsid w:val="00B122A4"/>
    <w:rsid w:val="00B1454F"/>
    <w:rsid w:val="00B22E70"/>
    <w:rsid w:val="00B23245"/>
    <w:rsid w:val="00B25135"/>
    <w:rsid w:val="00B33644"/>
    <w:rsid w:val="00B353B8"/>
    <w:rsid w:val="00B353DF"/>
    <w:rsid w:val="00B3643E"/>
    <w:rsid w:val="00B364B2"/>
    <w:rsid w:val="00B366D7"/>
    <w:rsid w:val="00B40DEA"/>
    <w:rsid w:val="00B415BD"/>
    <w:rsid w:val="00B42072"/>
    <w:rsid w:val="00B43E2F"/>
    <w:rsid w:val="00B43E4F"/>
    <w:rsid w:val="00B43EDA"/>
    <w:rsid w:val="00B44C4A"/>
    <w:rsid w:val="00B45D9F"/>
    <w:rsid w:val="00B4608A"/>
    <w:rsid w:val="00B46E5E"/>
    <w:rsid w:val="00B47632"/>
    <w:rsid w:val="00B50229"/>
    <w:rsid w:val="00B50DCB"/>
    <w:rsid w:val="00B526F8"/>
    <w:rsid w:val="00B53334"/>
    <w:rsid w:val="00B53FD5"/>
    <w:rsid w:val="00B544DB"/>
    <w:rsid w:val="00B54D83"/>
    <w:rsid w:val="00B55223"/>
    <w:rsid w:val="00B552A2"/>
    <w:rsid w:val="00B56763"/>
    <w:rsid w:val="00B603A7"/>
    <w:rsid w:val="00B6085E"/>
    <w:rsid w:val="00B6184F"/>
    <w:rsid w:val="00B62407"/>
    <w:rsid w:val="00B62C18"/>
    <w:rsid w:val="00B63975"/>
    <w:rsid w:val="00B64AEE"/>
    <w:rsid w:val="00B657E4"/>
    <w:rsid w:val="00B71742"/>
    <w:rsid w:val="00B71F46"/>
    <w:rsid w:val="00B7209F"/>
    <w:rsid w:val="00B768C7"/>
    <w:rsid w:val="00B77AC0"/>
    <w:rsid w:val="00B77F44"/>
    <w:rsid w:val="00B811AE"/>
    <w:rsid w:val="00B81C71"/>
    <w:rsid w:val="00B832AC"/>
    <w:rsid w:val="00B83424"/>
    <w:rsid w:val="00B8414E"/>
    <w:rsid w:val="00B86D12"/>
    <w:rsid w:val="00B91C22"/>
    <w:rsid w:val="00B93DFD"/>
    <w:rsid w:val="00B950EC"/>
    <w:rsid w:val="00B972F2"/>
    <w:rsid w:val="00BA16B3"/>
    <w:rsid w:val="00BA18E2"/>
    <w:rsid w:val="00BA1F25"/>
    <w:rsid w:val="00BA29E5"/>
    <w:rsid w:val="00BA433E"/>
    <w:rsid w:val="00BA4EF9"/>
    <w:rsid w:val="00BA567E"/>
    <w:rsid w:val="00BA5F42"/>
    <w:rsid w:val="00BB0861"/>
    <w:rsid w:val="00BB102B"/>
    <w:rsid w:val="00BB6CF9"/>
    <w:rsid w:val="00BB795A"/>
    <w:rsid w:val="00BB7BBF"/>
    <w:rsid w:val="00BC029B"/>
    <w:rsid w:val="00BC1ABF"/>
    <w:rsid w:val="00BC2155"/>
    <w:rsid w:val="00BC23C2"/>
    <w:rsid w:val="00BC3F25"/>
    <w:rsid w:val="00BC548D"/>
    <w:rsid w:val="00BC54DE"/>
    <w:rsid w:val="00BC5F43"/>
    <w:rsid w:val="00BC6420"/>
    <w:rsid w:val="00BC74DC"/>
    <w:rsid w:val="00BD511F"/>
    <w:rsid w:val="00BD627D"/>
    <w:rsid w:val="00BD665A"/>
    <w:rsid w:val="00BE08CC"/>
    <w:rsid w:val="00BE08FC"/>
    <w:rsid w:val="00BE11D3"/>
    <w:rsid w:val="00BE2D31"/>
    <w:rsid w:val="00BE69B8"/>
    <w:rsid w:val="00BF2702"/>
    <w:rsid w:val="00BF3BCD"/>
    <w:rsid w:val="00BF711A"/>
    <w:rsid w:val="00C01033"/>
    <w:rsid w:val="00C0459A"/>
    <w:rsid w:val="00C059BA"/>
    <w:rsid w:val="00C12B3B"/>
    <w:rsid w:val="00C14D6D"/>
    <w:rsid w:val="00C20DD0"/>
    <w:rsid w:val="00C224E2"/>
    <w:rsid w:val="00C237B8"/>
    <w:rsid w:val="00C24779"/>
    <w:rsid w:val="00C25EE2"/>
    <w:rsid w:val="00C26099"/>
    <w:rsid w:val="00C26848"/>
    <w:rsid w:val="00C27229"/>
    <w:rsid w:val="00C27C3E"/>
    <w:rsid w:val="00C32A23"/>
    <w:rsid w:val="00C32BEA"/>
    <w:rsid w:val="00C336CA"/>
    <w:rsid w:val="00C33D91"/>
    <w:rsid w:val="00C34523"/>
    <w:rsid w:val="00C35146"/>
    <w:rsid w:val="00C353E8"/>
    <w:rsid w:val="00C357FE"/>
    <w:rsid w:val="00C35995"/>
    <w:rsid w:val="00C36EB5"/>
    <w:rsid w:val="00C424B6"/>
    <w:rsid w:val="00C4330C"/>
    <w:rsid w:val="00C4456D"/>
    <w:rsid w:val="00C47B62"/>
    <w:rsid w:val="00C50A41"/>
    <w:rsid w:val="00C51B2F"/>
    <w:rsid w:val="00C541F5"/>
    <w:rsid w:val="00C54361"/>
    <w:rsid w:val="00C5477A"/>
    <w:rsid w:val="00C54C47"/>
    <w:rsid w:val="00C54D29"/>
    <w:rsid w:val="00C55F36"/>
    <w:rsid w:val="00C56508"/>
    <w:rsid w:val="00C625AF"/>
    <w:rsid w:val="00C627BB"/>
    <w:rsid w:val="00C63C40"/>
    <w:rsid w:val="00C63C45"/>
    <w:rsid w:val="00C63CBD"/>
    <w:rsid w:val="00C64DF3"/>
    <w:rsid w:val="00C65897"/>
    <w:rsid w:val="00C663A4"/>
    <w:rsid w:val="00C665A9"/>
    <w:rsid w:val="00C67357"/>
    <w:rsid w:val="00C6777F"/>
    <w:rsid w:val="00C70A94"/>
    <w:rsid w:val="00C7461E"/>
    <w:rsid w:val="00C75D6B"/>
    <w:rsid w:val="00C76E4C"/>
    <w:rsid w:val="00C81B3C"/>
    <w:rsid w:val="00C83289"/>
    <w:rsid w:val="00C8747F"/>
    <w:rsid w:val="00C877FA"/>
    <w:rsid w:val="00C87FCB"/>
    <w:rsid w:val="00C90108"/>
    <w:rsid w:val="00C93AA8"/>
    <w:rsid w:val="00C93F91"/>
    <w:rsid w:val="00C959EF"/>
    <w:rsid w:val="00C96336"/>
    <w:rsid w:val="00CA0729"/>
    <w:rsid w:val="00CA0987"/>
    <w:rsid w:val="00CA109F"/>
    <w:rsid w:val="00CA231E"/>
    <w:rsid w:val="00CA2381"/>
    <w:rsid w:val="00CA3ACF"/>
    <w:rsid w:val="00CA45C3"/>
    <w:rsid w:val="00CA4A0C"/>
    <w:rsid w:val="00CB2CDA"/>
    <w:rsid w:val="00CB2D31"/>
    <w:rsid w:val="00CB42D4"/>
    <w:rsid w:val="00CB4588"/>
    <w:rsid w:val="00CB4B81"/>
    <w:rsid w:val="00CB59BB"/>
    <w:rsid w:val="00CB687B"/>
    <w:rsid w:val="00CB7617"/>
    <w:rsid w:val="00CC04FE"/>
    <w:rsid w:val="00CC0C46"/>
    <w:rsid w:val="00CC1370"/>
    <w:rsid w:val="00CC1B53"/>
    <w:rsid w:val="00CC1C9B"/>
    <w:rsid w:val="00CC1E2F"/>
    <w:rsid w:val="00CC1E4F"/>
    <w:rsid w:val="00CC26EF"/>
    <w:rsid w:val="00CC71E8"/>
    <w:rsid w:val="00CD2798"/>
    <w:rsid w:val="00CD2890"/>
    <w:rsid w:val="00CD368F"/>
    <w:rsid w:val="00CD3834"/>
    <w:rsid w:val="00CD668F"/>
    <w:rsid w:val="00CD7CF5"/>
    <w:rsid w:val="00CE0340"/>
    <w:rsid w:val="00CE3485"/>
    <w:rsid w:val="00CE37B4"/>
    <w:rsid w:val="00CE3F57"/>
    <w:rsid w:val="00CE4EB1"/>
    <w:rsid w:val="00CE6CFA"/>
    <w:rsid w:val="00CE7263"/>
    <w:rsid w:val="00CF45D8"/>
    <w:rsid w:val="00CF6A0F"/>
    <w:rsid w:val="00D010EC"/>
    <w:rsid w:val="00D01B86"/>
    <w:rsid w:val="00D02F86"/>
    <w:rsid w:val="00D0570F"/>
    <w:rsid w:val="00D15A44"/>
    <w:rsid w:val="00D177ED"/>
    <w:rsid w:val="00D22191"/>
    <w:rsid w:val="00D246C8"/>
    <w:rsid w:val="00D24D69"/>
    <w:rsid w:val="00D25A4C"/>
    <w:rsid w:val="00D3095D"/>
    <w:rsid w:val="00D30A3E"/>
    <w:rsid w:val="00D30B0B"/>
    <w:rsid w:val="00D34948"/>
    <w:rsid w:val="00D4018D"/>
    <w:rsid w:val="00D407C7"/>
    <w:rsid w:val="00D424BC"/>
    <w:rsid w:val="00D45FE2"/>
    <w:rsid w:val="00D46305"/>
    <w:rsid w:val="00D46B63"/>
    <w:rsid w:val="00D47029"/>
    <w:rsid w:val="00D5583F"/>
    <w:rsid w:val="00D56220"/>
    <w:rsid w:val="00D616AB"/>
    <w:rsid w:val="00D678EA"/>
    <w:rsid w:val="00D67A84"/>
    <w:rsid w:val="00D7077B"/>
    <w:rsid w:val="00D73E8E"/>
    <w:rsid w:val="00D75986"/>
    <w:rsid w:val="00D75C0D"/>
    <w:rsid w:val="00D775A8"/>
    <w:rsid w:val="00D805B4"/>
    <w:rsid w:val="00D805E3"/>
    <w:rsid w:val="00D852FD"/>
    <w:rsid w:val="00D90D2E"/>
    <w:rsid w:val="00D91E1B"/>
    <w:rsid w:val="00D9535B"/>
    <w:rsid w:val="00D963C2"/>
    <w:rsid w:val="00D9653D"/>
    <w:rsid w:val="00DA0543"/>
    <w:rsid w:val="00DA255E"/>
    <w:rsid w:val="00DA2DDC"/>
    <w:rsid w:val="00DA678A"/>
    <w:rsid w:val="00DA7018"/>
    <w:rsid w:val="00DA71CC"/>
    <w:rsid w:val="00DB09A2"/>
    <w:rsid w:val="00DB261F"/>
    <w:rsid w:val="00DB4504"/>
    <w:rsid w:val="00DB5AE3"/>
    <w:rsid w:val="00DC07A0"/>
    <w:rsid w:val="00DC3D40"/>
    <w:rsid w:val="00DC4136"/>
    <w:rsid w:val="00DC474E"/>
    <w:rsid w:val="00DC7985"/>
    <w:rsid w:val="00DC7A43"/>
    <w:rsid w:val="00DD3B72"/>
    <w:rsid w:val="00DD5160"/>
    <w:rsid w:val="00DD5ACC"/>
    <w:rsid w:val="00DE0154"/>
    <w:rsid w:val="00DE04F8"/>
    <w:rsid w:val="00DE3942"/>
    <w:rsid w:val="00DE4BC0"/>
    <w:rsid w:val="00DE53F5"/>
    <w:rsid w:val="00DF1FC1"/>
    <w:rsid w:val="00DF7877"/>
    <w:rsid w:val="00E01FB6"/>
    <w:rsid w:val="00E07ED3"/>
    <w:rsid w:val="00E10C25"/>
    <w:rsid w:val="00E1558C"/>
    <w:rsid w:val="00E15B67"/>
    <w:rsid w:val="00E16562"/>
    <w:rsid w:val="00E16EDC"/>
    <w:rsid w:val="00E16F6E"/>
    <w:rsid w:val="00E17B45"/>
    <w:rsid w:val="00E20CD3"/>
    <w:rsid w:val="00E22768"/>
    <w:rsid w:val="00E23349"/>
    <w:rsid w:val="00E2374A"/>
    <w:rsid w:val="00E2520C"/>
    <w:rsid w:val="00E26052"/>
    <w:rsid w:val="00E26608"/>
    <w:rsid w:val="00E31786"/>
    <w:rsid w:val="00E319BC"/>
    <w:rsid w:val="00E32C44"/>
    <w:rsid w:val="00E34D5A"/>
    <w:rsid w:val="00E35BE8"/>
    <w:rsid w:val="00E37E24"/>
    <w:rsid w:val="00E403D7"/>
    <w:rsid w:val="00E404FF"/>
    <w:rsid w:val="00E41A18"/>
    <w:rsid w:val="00E4373B"/>
    <w:rsid w:val="00E446DE"/>
    <w:rsid w:val="00E4610C"/>
    <w:rsid w:val="00E46702"/>
    <w:rsid w:val="00E46906"/>
    <w:rsid w:val="00E50786"/>
    <w:rsid w:val="00E522C6"/>
    <w:rsid w:val="00E52F10"/>
    <w:rsid w:val="00E5375A"/>
    <w:rsid w:val="00E53C48"/>
    <w:rsid w:val="00E573F8"/>
    <w:rsid w:val="00E61584"/>
    <w:rsid w:val="00E641D0"/>
    <w:rsid w:val="00E669FC"/>
    <w:rsid w:val="00E70920"/>
    <w:rsid w:val="00E718EA"/>
    <w:rsid w:val="00E72192"/>
    <w:rsid w:val="00E72EF5"/>
    <w:rsid w:val="00E7352A"/>
    <w:rsid w:val="00E768F3"/>
    <w:rsid w:val="00E771F8"/>
    <w:rsid w:val="00E77FDD"/>
    <w:rsid w:val="00E81D7B"/>
    <w:rsid w:val="00E81ED1"/>
    <w:rsid w:val="00E82B29"/>
    <w:rsid w:val="00E8533A"/>
    <w:rsid w:val="00E854EE"/>
    <w:rsid w:val="00E85D44"/>
    <w:rsid w:val="00E86B3F"/>
    <w:rsid w:val="00E86CBB"/>
    <w:rsid w:val="00E909E2"/>
    <w:rsid w:val="00E9192D"/>
    <w:rsid w:val="00E91FB2"/>
    <w:rsid w:val="00E94862"/>
    <w:rsid w:val="00E94DD0"/>
    <w:rsid w:val="00E954C0"/>
    <w:rsid w:val="00E962CB"/>
    <w:rsid w:val="00EA365B"/>
    <w:rsid w:val="00EA3B1F"/>
    <w:rsid w:val="00EA43C1"/>
    <w:rsid w:val="00EA5ED4"/>
    <w:rsid w:val="00EA5FB0"/>
    <w:rsid w:val="00EA62C4"/>
    <w:rsid w:val="00EB13E9"/>
    <w:rsid w:val="00EB301A"/>
    <w:rsid w:val="00EB4EAE"/>
    <w:rsid w:val="00EB4F7F"/>
    <w:rsid w:val="00EB5646"/>
    <w:rsid w:val="00EB644D"/>
    <w:rsid w:val="00EB68E8"/>
    <w:rsid w:val="00EB690D"/>
    <w:rsid w:val="00EC1E65"/>
    <w:rsid w:val="00EC1F3E"/>
    <w:rsid w:val="00EC1F52"/>
    <w:rsid w:val="00EC444B"/>
    <w:rsid w:val="00EC5BF2"/>
    <w:rsid w:val="00ED11D5"/>
    <w:rsid w:val="00ED4AB3"/>
    <w:rsid w:val="00EE19CE"/>
    <w:rsid w:val="00EE1A90"/>
    <w:rsid w:val="00EE49E9"/>
    <w:rsid w:val="00EE5AB9"/>
    <w:rsid w:val="00EE6C89"/>
    <w:rsid w:val="00EE727C"/>
    <w:rsid w:val="00EF04C3"/>
    <w:rsid w:val="00EF195A"/>
    <w:rsid w:val="00EF2972"/>
    <w:rsid w:val="00EF4D82"/>
    <w:rsid w:val="00EF5388"/>
    <w:rsid w:val="00EF55DA"/>
    <w:rsid w:val="00EF7357"/>
    <w:rsid w:val="00EF740D"/>
    <w:rsid w:val="00EF780A"/>
    <w:rsid w:val="00F00EE5"/>
    <w:rsid w:val="00F010AD"/>
    <w:rsid w:val="00F014B6"/>
    <w:rsid w:val="00F01C57"/>
    <w:rsid w:val="00F02DE7"/>
    <w:rsid w:val="00F04F4A"/>
    <w:rsid w:val="00F06390"/>
    <w:rsid w:val="00F0692D"/>
    <w:rsid w:val="00F07558"/>
    <w:rsid w:val="00F07E9B"/>
    <w:rsid w:val="00F11DB0"/>
    <w:rsid w:val="00F13262"/>
    <w:rsid w:val="00F1350E"/>
    <w:rsid w:val="00F14D64"/>
    <w:rsid w:val="00F1608A"/>
    <w:rsid w:val="00F17DDC"/>
    <w:rsid w:val="00F2371B"/>
    <w:rsid w:val="00F2529E"/>
    <w:rsid w:val="00F27F14"/>
    <w:rsid w:val="00F300FA"/>
    <w:rsid w:val="00F31212"/>
    <w:rsid w:val="00F32E0C"/>
    <w:rsid w:val="00F32F95"/>
    <w:rsid w:val="00F33929"/>
    <w:rsid w:val="00F36215"/>
    <w:rsid w:val="00F37CAD"/>
    <w:rsid w:val="00F37EE8"/>
    <w:rsid w:val="00F42EA6"/>
    <w:rsid w:val="00F43FF5"/>
    <w:rsid w:val="00F44E5E"/>
    <w:rsid w:val="00F45C93"/>
    <w:rsid w:val="00F46114"/>
    <w:rsid w:val="00F4624A"/>
    <w:rsid w:val="00F474C2"/>
    <w:rsid w:val="00F47B7F"/>
    <w:rsid w:val="00F47D9E"/>
    <w:rsid w:val="00F529B7"/>
    <w:rsid w:val="00F53FC2"/>
    <w:rsid w:val="00F5620E"/>
    <w:rsid w:val="00F56DBE"/>
    <w:rsid w:val="00F5793D"/>
    <w:rsid w:val="00F667ED"/>
    <w:rsid w:val="00F675FB"/>
    <w:rsid w:val="00F70163"/>
    <w:rsid w:val="00F71A02"/>
    <w:rsid w:val="00F73B78"/>
    <w:rsid w:val="00F74CE9"/>
    <w:rsid w:val="00F803CE"/>
    <w:rsid w:val="00F83E07"/>
    <w:rsid w:val="00F845AF"/>
    <w:rsid w:val="00F84F25"/>
    <w:rsid w:val="00F85E8B"/>
    <w:rsid w:val="00F86558"/>
    <w:rsid w:val="00F967C0"/>
    <w:rsid w:val="00F97023"/>
    <w:rsid w:val="00F97562"/>
    <w:rsid w:val="00F97BDD"/>
    <w:rsid w:val="00FA04B0"/>
    <w:rsid w:val="00FA25FB"/>
    <w:rsid w:val="00FA3B76"/>
    <w:rsid w:val="00FA4046"/>
    <w:rsid w:val="00FA4859"/>
    <w:rsid w:val="00FA4923"/>
    <w:rsid w:val="00FA5735"/>
    <w:rsid w:val="00FA5C3C"/>
    <w:rsid w:val="00FB2150"/>
    <w:rsid w:val="00FB5B81"/>
    <w:rsid w:val="00FB6599"/>
    <w:rsid w:val="00FC0FB2"/>
    <w:rsid w:val="00FC3398"/>
    <w:rsid w:val="00FC3DD1"/>
    <w:rsid w:val="00FC58AE"/>
    <w:rsid w:val="00FC7635"/>
    <w:rsid w:val="00FD0610"/>
    <w:rsid w:val="00FD0F74"/>
    <w:rsid w:val="00FD28EB"/>
    <w:rsid w:val="00FD30AD"/>
    <w:rsid w:val="00FD38C8"/>
    <w:rsid w:val="00FD5D58"/>
    <w:rsid w:val="00FD60A5"/>
    <w:rsid w:val="00FD6E5E"/>
    <w:rsid w:val="00FE05CD"/>
    <w:rsid w:val="00FE187D"/>
    <w:rsid w:val="00FE55A4"/>
    <w:rsid w:val="00FE5E6D"/>
    <w:rsid w:val="00FF179F"/>
    <w:rsid w:val="00FF198D"/>
    <w:rsid w:val="00FF1C80"/>
    <w:rsid w:val="00FF1E62"/>
    <w:rsid w:val="00FF4F24"/>
    <w:rsid w:val="00FF5E98"/>
    <w:rsid w:val="00FF7208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semiHidden="0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4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lock Text" w:unhideWhenUsed="1"/>
    <w:lsdException w:name="Strong" w:semiHidden="0" w:qFormat="1"/>
    <w:lsdException w:name="Emphasis" w:semiHidden="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37204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E9B"/>
    <w:pPr>
      <w:keepNext/>
      <w:jc w:val="center"/>
      <w:outlineLvl w:val="0"/>
    </w:pPr>
    <w:rPr>
      <w:rFonts w:ascii="Tahoma" w:eastAsia="SimSun" w:hAnsi="Tahoma"/>
      <w:b/>
      <w:bCs/>
      <w:sz w:val="20"/>
      <w:szCs w:val="1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54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07E9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523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7E9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07E9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7E9B"/>
    <w:rPr>
      <w:rFonts w:ascii="Tahoma" w:eastAsia="SimSun" w:hAnsi="Tahoma" w:cs="Times New Roman"/>
      <w:b/>
      <w:sz w:val="18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F07E9B"/>
    <w:rPr>
      <w:rFonts w:ascii="Cambria" w:hAnsi="Cambria" w:cs="Times New Roman"/>
      <w:b/>
      <w:color w:val="4F81BD"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852349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F07E9B"/>
    <w:rPr>
      <w:rFonts w:ascii="Cambria" w:hAnsi="Cambria" w:cs="Times New Roman"/>
      <w:color w:val="243F60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07E9B"/>
    <w:rPr>
      <w:rFonts w:ascii="Cambria" w:hAnsi="Cambria" w:cs="Times New Roman"/>
      <w:color w:val="404040"/>
    </w:rPr>
  </w:style>
  <w:style w:type="paragraph" w:styleId="Nagwek">
    <w:name w:val="header"/>
    <w:basedOn w:val="Normalny"/>
    <w:link w:val="NagwekZnak"/>
    <w:uiPriority w:val="99"/>
    <w:rsid w:val="00BC54DE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rsid w:val="00F07E9B"/>
    <w:rPr>
      <w:sz w:val="24"/>
    </w:rPr>
  </w:style>
  <w:style w:type="character" w:customStyle="1" w:styleId="HeaderChar">
    <w:name w:val="Header Char"/>
    <w:basedOn w:val="Domylnaczcionkaakapitu"/>
    <w:uiPriority w:val="99"/>
    <w:rsid w:val="00BC54DE"/>
    <w:rPr>
      <w:rFonts w:ascii="Calibri" w:hAnsi="Calibri" w:cs="Times New Roman"/>
    </w:rPr>
  </w:style>
  <w:style w:type="paragraph" w:styleId="Stopka">
    <w:name w:val="footer"/>
    <w:basedOn w:val="Normalny"/>
    <w:link w:val="StopkaZnak1"/>
    <w:uiPriority w:val="99"/>
    <w:rsid w:val="00BC54D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Pr>
      <w:rFonts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BC54DE"/>
    <w:rPr>
      <w:rFonts w:cs="Times New Roman"/>
      <w:color w:val="0000FF"/>
      <w:u w:val="single"/>
    </w:rPr>
  </w:style>
  <w:style w:type="character" w:customStyle="1" w:styleId="StopkaZnak">
    <w:name w:val="Stopka Znak"/>
    <w:uiPriority w:val="99"/>
    <w:rsid w:val="00BC54DE"/>
    <w:rPr>
      <w:sz w:val="24"/>
    </w:rPr>
  </w:style>
  <w:style w:type="character" w:customStyle="1" w:styleId="managername">
    <w:name w:val="managername"/>
    <w:basedOn w:val="Domylnaczcionkaakapitu"/>
    <w:uiPriority w:val="99"/>
    <w:rsid w:val="00BC54DE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BC54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7E9B"/>
    <w:rPr>
      <w:rFonts w:cs="Times New Roman"/>
      <w:sz w:val="24"/>
    </w:rPr>
  </w:style>
  <w:style w:type="paragraph" w:styleId="Bezodstpw">
    <w:name w:val="No Spacing"/>
    <w:uiPriority w:val="99"/>
    <w:qFormat/>
    <w:rsid w:val="00BC54DE"/>
    <w:rPr>
      <w:rFonts w:ascii="Calibri" w:hAnsi="Calibr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BC54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CE3485"/>
    <w:rPr>
      <w:rFonts w:ascii="Calibri" w:hAnsi="Calibri"/>
      <w:lang w:eastAsia="en-US"/>
    </w:rPr>
  </w:style>
  <w:style w:type="character" w:styleId="UyteHipercze">
    <w:name w:val="FollowedHyperlink"/>
    <w:basedOn w:val="Domylnaczcionkaakapitu"/>
    <w:uiPriority w:val="99"/>
    <w:semiHidden/>
    <w:rsid w:val="00BC54DE"/>
    <w:rPr>
      <w:rFonts w:cs="Times New Roman"/>
      <w:color w:val="800080"/>
      <w:u w:val="single"/>
    </w:rPr>
  </w:style>
  <w:style w:type="paragraph" w:customStyle="1" w:styleId="Default">
    <w:name w:val="Default"/>
    <w:rsid w:val="00BC54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C0459A"/>
    <w:pPr>
      <w:jc w:val="center"/>
    </w:pPr>
    <w:rPr>
      <w:rFonts w:ascii="Arial" w:hAnsi="Arial" w:cs="Arial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kapitzlist1">
    <w:name w:val="Akapit z listą1"/>
    <w:basedOn w:val="Normalny"/>
    <w:rsid w:val="00EE1A90"/>
    <w:pPr>
      <w:ind w:left="708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07E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7E9B"/>
    <w:rPr>
      <w:rFonts w:cs="Times New Roman"/>
      <w:sz w:val="24"/>
    </w:rPr>
  </w:style>
  <w:style w:type="paragraph" w:styleId="Zwykytekst">
    <w:name w:val="Plain Text"/>
    <w:basedOn w:val="Normalny"/>
    <w:link w:val="ZwykytekstZnak"/>
    <w:uiPriority w:val="99"/>
    <w:rsid w:val="00F07E9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7E9B"/>
    <w:rPr>
      <w:rFonts w:ascii="Courier New" w:hAnsi="Courier New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07E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07E9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F07E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7E9B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F07E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07E9B"/>
    <w:rPr>
      <w:rFonts w:cs="Times New Roman"/>
      <w:sz w:val="16"/>
    </w:rPr>
  </w:style>
  <w:style w:type="paragraph" w:customStyle="1" w:styleId="BodyText21">
    <w:name w:val="Body Text 21"/>
    <w:basedOn w:val="Normalny"/>
    <w:uiPriority w:val="99"/>
    <w:rsid w:val="00F07E9B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F07E9B"/>
    <w:pPr>
      <w:spacing w:before="100" w:beforeAutospacing="1" w:after="100" w:afterAutospacing="1"/>
    </w:pPr>
    <w:rPr>
      <w:lang w:val="en-US"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F07E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07E9B"/>
    <w:rPr>
      <w:rFonts w:ascii="Courier New" w:hAnsi="Courier New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07E9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F07E9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59"/>
    <w:rsid w:val="00F07E9B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7E9B"/>
    <w:pPr>
      <w:suppressAutoHyphens/>
      <w:autoSpaceDN w:val="0"/>
      <w:textAlignment w:val="baseline"/>
    </w:pPr>
    <w:rPr>
      <w:kern w:val="3"/>
      <w:sz w:val="24"/>
      <w:szCs w:val="24"/>
      <w:lang w:val="en-US" w:eastAsia="ko-KR"/>
    </w:rPr>
  </w:style>
  <w:style w:type="character" w:customStyle="1" w:styleId="cpvvoccodes">
    <w:name w:val="cpvvoccodes"/>
    <w:uiPriority w:val="99"/>
    <w:rsid w:val="00F07E9B"/>
  </w:style>
  <w:style w:type="character" w:styleId="Odwoanieprzypisukocowego">
    <w:name w:val="endnote reference"/>
    <w:basedOn w:val="Domylnaczcionkaakapitu"/>
    <w:uiPriority w:val="99"/>
    <w:semiHidden/>
    <w:rsid w:val="00F07E9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F07E9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07E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E9B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7E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E9B"/>
    <w:rPr>
      <w:rFonts w:cs="Times New Roman"/>
      <w:b/>
    </w:rPr>
  </w:style>
  <w:style w:type="paragraph" w:customStyle="1" w:styleId="Akapitzlist11">
    <w:name w:val="Akapit z listą11"/>
    <w:uiPriority w:val="99"/>
    <w:rsid w:val="00F07E9B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kern w:val="1"/>
      <w:szCs w:val="20"/>
    </w:rPr>
  </w:style>
  <w:style w:type="paragraph" w:customStyle="1" w:styleId="HTML-wstpniesformatowany1">
    <w:name w:val="HTML - wstępnie sformatowany1"/>
    <w:uiPriority w:val="99"/>
    <w:rsid w:val="00F07E9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hAnsi="Courier New"/>
      <w:kern w:val="1"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rsid w:val="00F07E9B"/>
    <w:pPr>
      <w:ind w:hanging="22"/>
    </w:pPr>
    <w:rPr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F07E9B"/>
    <w:rPr>
      <w:rFonts w:ascii="Times New Roman" w:hAnsi="Times New Roman" w:cs="Times New Roman"/>
      <w:i/>
    </w:rPr>
  </w:style>
  <w:style w:type="paragraph" w:styleId="Tekstprzypisudolnego">
    <w:name w:val="footnote text"/>
    <w:basedOn w:val="Normalny"/>
    <w:link w:val="TekstprzypisudolnegoZnak"/>
    <w:rsid w:val="00F07E9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7E9B"/>
    <w:rPr>
      <w:rFonts w:cs="Times New Roman"/>
    </w:rPr>
  </w:style>
  <w:style w:type="paragraph" w:customStyle="1" w:styleId="WW-Tekstpodstawowy3">
    <w:name w:val="WW-Tekst podstawowy 3"/>
    <w:basedOn w:val="Normalny"/>
    <w:uiPriority w:val="99"/>
    <w:rsid w:val="00F07E9B"/>
    <w:pPr>
      <w:suppressAutoHyphens/>
      <w:jc w:val="both"/>
    </w:pPr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semiHidden/>
    <w:rsid w:val="00F07E9B"/>
    <w:rPr>
      <w:rFonts w:cs="Times New Roman"/>
      <w:vertAlign w:val="superscript"/>
    </w:rPr>
  </w:style>
  <w:style w:type="paragraph" w:styleId="Spistreci5">
    <w:name w:val="toc 5"/>
    <w:basedOn w:val="Normalny"/>
    <w:next w:val="Normalny"/>
    <w:autoRedefine/>
    <w:uiPriority w:val="99"/>
    <w:semiHidden/>
    <w:rsid w:val="00F07E9B"/>
    <w:pPr>
      <w:spacing w:after="100"/>
      <w:jc w:val="right"/>
    </w:pPr>
    <w:rPr>
      <w:rFonts w:ascii="Arial" w:hAnsi="Arial" w:cs="Arial"/>
      <w:b/>
      <w:sz w:val="20"/>
      <w:szCs w:val="20"/>
    </w:rPr>
  </w:style>
  <w:style w:type="character" w:customStyle="1" w:styleId="highlight">
    <w:name w:val="highlight"/>
    <w:uiPriority w:val="99"/>
    <w:rsid w:val="00F07E9B"/>
  </w:style>
  <w:style w:type="character" w:customStyle="1" w:styleId="st">
    <w:name w:val="st"/>
    <w:uiPriority w:val="99"/>
    <w:rsid w:val="00F07E9B"/>
  </w:style>
  <w:style w:type="paragraph" w:styleId="Tekstpodstawowywcity3">
    <w:name w:val="Body Text Indent 3"/>
    <w:basedOn w:val="Normalny"/>
    <w:link w:val="Tekstpodstawowywcity3Znak"/>
    <w:uiPriority w:val="99"/>
    <w:semiHidden/>
    <w:rsid w:val="00F07E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07E9B"/>
    <w:rPr>
      <w:rFonts w:cs="Times New Roman"/>
      <w:sz w:val="16"/>
    </w:rPr>
  </w:style>
  <w:style w:type="character" w:styleId="Pogrubienie">
    <w:name w:val="Strong"/>
    <w:basedOn w:val="Domylnaczcionkaakapitu"/>
    <w:uiPriority w:val="99"/>
    <w:qFormat/>
    <w:rsid w:val="00F07E9B"/>
    <w:rPr>
      <w:rFonts w:cs="Times New Roman"/>
      <w:b/>
    </w:rPr>
  </w:style>
  <w:style w:type="paragraph" w:customStyle="1" w:styleId="pkt">
    <w:name w:val="pkt"/>
    <w:basedOn w:val="Normalny"/>
    <w:uiPriority w:val="99"/>
    <w:rsid w:val="00F07E9B"/>
    <w:pPr>
      <w:spacing w:before="60" w:after="60"/>
      <w:ind w:left="851" w:hanging="295"/>
      <w:jc w:val="both"/>
    </w:pPr>
    <w:rPr>
      <w:szCs w:val="20"/>
    </w:rPr>
  </w:style>
  <w:style w:type="character" w:customStyle="1" w:styleId="apple-converted-space">
    <w:name w:val="apple-converted-space"/>
    <w:uiPriority w:val="99"/>
    <w:rsid w:val="00F07E9B"/>
  </w:style>
  <w:style w:type="paragraph" w:customStyle="1" w:styleId="Bezodstpw1">
    <w:name w:val="Bez odstępów1"/>
    <w:rsid w:val="003F44E4"/>
    <w:rPr>
      <w:rFonts w:ascii="Calibri" w:hAnsi="Calibri"/>
      <w:lang w:eastAsia="en-US"/>
    </w:rPr>
  </w:style>
  <w:style w:type="character" w:customStyle="1" w:styleId="TekstkomentarzaZnak1">
    <w:name w:val="Tekst komentarza Znak1"/>
    <w:basedOn w:val="Domylnaczcionkaakapitu"/>
    <w:uiPriority w:val="99"/>
    <w:rsid w:val="000A75BE"/>
    <w:rPr>
      <w:rFonts w:cs="Times New Roman"/>
    </w:rPr>
  </w:style>
  <w:style w:type="character" w:customStyle="1" w:styleId="highlightselected">
    <w:name w:val="highlight selected"/>
    <w:basedOn w:val="Domylnaczcionkaakapitu"/>
    <w:uiPriority w:val="99"/>
    <w:rsid w:val="005A3060"/>
    <w:rPr>
      <w:rFonts w:cs="Times New Roman"/>
    </w:rPr>
  </w:style>
  <w:style w:type="paragraph" w:customStyle="1" w:styleId="Akapitzlist2">
    <w:name w:val="Akapit z listą2"/>
    <w:basedOn w:val="Normalny"/>
    <w:uiPriority w:val="99"/>
    <w:rsid w:val="00C5436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4">
    <w:name w:val="Style14"/>
    <w:basedOn w:val="Normalny"/>
    <w:uiPriority w:val="99"/>
    <w:rsid w:val="00157C14"/>
    <w:pPr>
      <w:widowControl w:val="0"/>
      <w:autoSpaceDE w:val="0"/>
      <w:autoSpaceDN w:val="0"/>
      <w:adjustRightInd w:val="0"/>
      <w:spacing w:line="276" w:lineRule="exact"/>
      <w:ind w:hanging="72"/>
    </w:pPr>
  </w:style>
  <w:style w:type="character" w:customStyle="1" w:styleId="FontStyle47">
    <w:name w:val="Font Style47"/>
    <w:uiPriority w:val="99"/>
    <w:rsid w:val="00157C14"/>
    <w:rPr>
      <w:rFonts w:ascii="Verdana" w:hAnsi="Verdana"/>
      <w:b/>
      <w:sz w:val="20"/>
    </w:rPr>
  </w:style>
  <w:style w:type="character" w:customStyle="1" w:styleId="FontStyle46">
    <w:name w:val="Font Style46"/>
    <w:uiPriority w:val="99"/>
    <w:rsid w:val="00157C14"/>
    <w:rPr>
      <w:rFonts w:ascii="Times New Roman" w:hAnsi="Times New Roman"/>
      <w:sz w:val="22"/>
    </w:rPr>
  </w:style>
  <w:style w:type="paragraph" w:customStyle="1" w:styleId="Style25">
    <w:name w:val="Style25"/>
    <w:basedOn w:val="Normalny"/>
    <w:uiPriority w:val="99"/>
    <w:rsid w:val="00157C14"/>
    <w:pPr>
      <w:widowControl w:val="0"/>
      <w:autoSpaceDE w:val="0"/>
      <w:autoSpaceDN w:val="0"/>
      <w:adjustRightInd w:val="0"/>
      <w:spacing w:line="276" w:lineRule="exact"/>
      <w:ind w:hanging="682"/>
    </w:pPr>
  </w:style>
  <w:style w:type="character" w:customStyle="1" w:styleId="FontStyle39">
    <w:name w:val="Font Style39"/>
    <w:uiPriority w:val="99"/>
    <w:rsid w:val="00157C14"/>
    <w:rPr>
      <w:rFonts w:ascii="Arial Unicode MS" w:eastAsia="Arial Unicode MS"/>
      <w:sz w:val="16"/>
    </w:rPr>
  </w:style>
  <w:style w:type="character" w:customStyle="1" w:styleId="hps">
    <w:name w:val="hps"/>
    <w:basedOn w:val="Domylnaczcionkaakapitu"/>
    <w:uiPriority w:val="99"/>
    <w:rsid w:val="00D805E3"/>
    <w:rPr>
      <w:rFonts w:cs="Times New Roman"/>
    </w:rPr>
  </w:style>
  <w:style w:type="paragraph" w:customStyle="1" w:styleId="CM1">
    <w:name w:val="CM1"/>
    <w:basedOn w:val="Default"/>
    <w:next w:val="Default"/>
    <w:uiPriority w:val="99"/>
    <w:rsid w:val="00C63C40"/>
    <w:pPr>
      <w:widowControl w:val="0"/>
      <w:suppressAutoHyphens/>
      <w:autoSpaceDN/>
      <w:adjustRightInd/>
      <w:spacing w:line="256" w:lineRule="atLeast"/>
    </w:pPr>
    <w:rPr>
      <w:rFonts w:ascii="Arial" w:hAnsi="Arial"/>
      <w:color w:val="auto"/>
      <w:lang w:eastAsia="ar-SA"/>
    </w:rPr>
  </w:style>
  <w:style w:type="paragraph" w:customStyle="1" w:styleId="CM6">
    <w:name w:val="CM6"/>
    <w:basedOn w:val="Default"/>
    <w:next w:val="Default"/>
    <w:uiPriority w:val="99"/>
    <w:rsid w:val="00C63C40"/>
    <w:pPr>
      <w:widowControl w:val="0"/>
      <w:suppressAutoHyphens/>
      <w:autoSpaceDN/>
      <w:adjustRightInd/>
      <w:spacing w:line="258" w:lineRule="atLeast"/>
    </w:pPr>
    <w:rPr>
      <w:rFonts w:ascii="Arial" w:hAnsi="Arial"/>
      <w:color w:val="auto"/>
      <w:lang w:eastAsia="ar-SA"/>
    </w:rPr>
  </w:style>
  <w:style w:type="paragraph" w:customStyle="1" w:styleId="CM24">
    <w:name w:val="CM24"/>
    <w:basedOn w:val="Default"/>
    <w:next w:val="Default"/>
    <w:uiPriority w:val="99"/>
    <w:rsid w:val="00C63C40"/>
    <w:pPr>
      <w:widowControl w:val="0"/>
      <w:suppressAutoHyphens/>
      <w:autoSpaceDN/>
      <w:adjustRightInd/>
    </w:pPr>
    <w:rPr>
      <w:rFonts w:ascii="Arial" w:hAnsi="Arial"/>
      <w:color w:val="auto"/>
      <w:lang w:eastAsia="ar-SA"/>
    </w:rPr>
  </w:style>
  <w:style w:type="paragraph" w:customStyle="1" w:styleId="CM19">
    <w:name w:val="CM19"/>
    <w:basedOn w:val="Default"/>
    <w:next w:val="Default"/>
    <w:uiPriority w:val="99"/>
    <w:rsid w:val="00547274"/>
    <w:pPr>
      <w:widowControl w:val="0"/>
      <w:suppressAutoHyphens/>
      <w:autoSpaceDN/>
      <w:adjustRightInd/>
    </w:pPr>
    <w:rPr>
      <w:rFonts w:ascii="Arial" w:hAnsi="Arial"/>
      <w:color w:val="auto"/>
      <w:lang w:eastAsia="ar-SA"/>
    </w:rPr>
  </w:style>
  <w:style w:type="paragraph" w:customStyle="1" w:styleId="CM21">
    <w:name w:val="CM21"/>
    <w:basedOn w:val="Default"/>
    <w:next w:val="Default"/>
    <w:uiPriority w:val="99"/>
    <w:rsid w:val="00547274"/>
    <w:pPr>
      <w:widowControl w:val="0"/>
      <w:suppressAutoHyphens/>
      <w:autoSpaceDN/>
      <w:adjustRightInd/>
      <w:spacing w:line="228" w:lineRule="atLeast"/>
    </w:pPr>
    <w:rPr>
      <w:rFonts w:ascii="Arial" w:hAnsi="Arial"/>
      <w:color w:val="auto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371F70"/>
    <w:rPr>
      <w:rFonts w:cs="Times New Roman"/>
      <w:color w:val="808080"/>
    </w:rPr>
  </w:style>
  <w:style w:type="paragraph" w:customStyle="1" w:styleId="Style13">
    <w:name w:val="Style13"/>
    <w:basedOn w:val="Normalny"/>
    <w:rsid w:val="00443DE2"/>
    <w:pPr>
      <w:widowControl w:val="0"/>
      <w:autoSpaceDE w:val="0"/>
      <w:autoSpaceDN w:val="0"/>
      <w:adjustRightInd w:val="0"/>
      <w:spacing w:line="259" w:lineRule="exact"/>
      <w:ind w:hanging="254"/>
    </w:pPr>
  </w:style>
  <w:style w:type="character" w:customStyle="1" w:styleId="FontStyle48">
    <w:name w:val="Font Style48"/>
    <w:basedOn w:val="Domylnaczcionkaakapitu"/>
    <w:rsid w:val="00443DE2"/>
    <w:rPr>
      <w:rFonts w:ascii="Times New Roman" w:hAnsi="Times New Roman" w:cs="Times New Roman"/>
      <w:sz w:val="20"/>
      <w:szCs w:val="20"/>
    </w:rPr>
  </w:style>
  <w:style w:type="paragraph" w:customStyle="1" w:styleId="Paragr">
    <w:name w:val="Paragr"/>
    <w:basedOn w:val="Normalny"/>
    <w:rsid w:val="00E01FB6"/>
    <w:pPr>
      <w:spacing w:before="180" w:after="180"/>
      <w:jc w:val="center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semiHidden="0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4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lock Text" w:unhideWhenUsed="1"/>
    <w:lsdException w:name="Strong" w:semiHidden="0" w:qFormat="1"/>
    <w:lsdException w:name="Emphasis" w:semiHidden="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37204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E9B"/>
    <w:pPr>
      <w:keepNext/>
      <w:jc w:val="center"/>
      <w:outlineLvl w:val="0"/>
    </w:pPr>
    <w:rPr>
      <w:rFonts w:ascii="Tahoma" w:eastAsia="SimSun" w:hAnsi="Tahoma"/>
      <w:b/>
      <w:bCs/>
      <w:sz w:val="20"/>
      <w:szCs w:val="1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C54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07E9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523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7E9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07E9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7E9B"/>
    <w:rPr>
      <w:rFonts w:ascii="Tahoma" w:eastAsia="SimSun" w:hAnsi="Tahoma" w:cs="Times New Roman"/>
      <w:b/>
      <w:sz w:val="18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F07E9B"/>
    <w:rPr>
      <w:rFonts w:ascii="Cambria" w:hAnsi="Cambria" w:cs="Times New Roman"/>
      <w:b/>
      <w:color w:val="4F81BD"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852349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F07E9B"/>
    <w:rPr>
      <w:rFonts w:ascii="Cambria" w:hAnsi="Cambria" w:cs="Times New Roman"/>
      <w:color w:val="243F60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07E9B"/>
    <w:rPr>
      <w:rFonts w:ascii="Cambria" w:hAnsi="Cambria" w:cs="Times New Roman"/>
      <w:color w:val="404040"/>
    </w:rPr>
  </w:style>
  <w:style w:type="paragraph" w:styleId="Nagwek">
    <w:name w:val="header"/>
    <w:basedOn w:val="Normalny"/>
    <w:link w:val="NagwekZnak"/>
    <w:uiPriority w:val="99"/>
    <w:rsid w:val="00BC54DE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rsid w:val="00F07E9B"/>
    <w:rPr>
      <w:sz w:val="24"/>
    </w:rPr>
  </w:style>
  <w:style w:type="character" w:customStyle="1" w:styleId="HeaderChar">
    <w:name w:val="Header Char"/>
    <w:basedOn w:val="Domylnaczcionkaakapitu"/>
    <w:uiPriority w:val="99"/>
    <w:rsid w:val="00BC54DE"/>
    <w:rPr>
      <w:rFonts w:ascii="Calibri" w:hAnsi="Calibri" w:cs="Times New Roman"/>
    </w:rPr>
  </w:style>
  <w:style w:type="paragraph" w:styleId="Stopka">
    <w:name w:val="footer"/>
    <w:basedOn w:val="Normalny"/>
    <w:link w:val="StopkaZnak1"/>
    <w:uiPriority w:val="99"/>
    <w:rsid w:val="00BC54D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Pr>
      <w:rFonts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BC54DE"/>
    <w:rPr>
      <w:rFonts w:cs="Times New Roman"/>
      <w:color w:val="0000FF"/>
      <w:u w:val="single"/>
    </w:rPr>
  </w:style>
  <w:style w:type="character" w:customStyle="1" w:styleId="StopkaZnak">
    <w:name w:val="Stopka Znak"/>
    <w:uiPriority w:val="99"/>
    <w:rsid w:val="00BC54DE"/>
    <w:rPr>
      <w:sz w:val="24"/>
    </w:rPr>
  </w:style>
  <w:style w:type="character" w:customStyle="1" w:styleId="managername">
    <w:name w:val="managername"/>
    <w:basedOn w:val="Domylnaczcionkaakapitu"/>
    <w:uiPriority w:val="99"/>
    <w:rsid w:val="00BC54DE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BC54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7E9B"/>
    <w:rPr>
      <w:rFonts w:cs="Times New Roman"/>
      <w:sz w:val="24"/>
    </w:rPr>
  </w:style>
  <w:style w:type="paragraph" w:styleId="Bezodstpw">
    <w:name w:val="No Spacing"/>
    <w:uiPriority w:val="99"/>
    <w:qFormat/>
    <w:rsid w:val="00BC54DE"/>
    <w:rPr>
      <w:rFonts w:ascii="Calibri" w:hAnsi="Calibr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BC54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CE3485"/>
    <w:rPr>
      <w:rFonts w:ascii="Calibri" w:hAnsi="Calibri"/>
      <w:lang w:eastAsia="en-US"/>
    </w:rPr>
  </w:style>
  <w:style w:type="character" w:styleId="UyteHipercze">
    <w:name w:val="FollowedHyperlink"/>
    <w:basedOn w:val="Domylnaczcionkaakapitu"/>
    <w:uiPriority w:val="99"/>
    <w:semiHidden/>
    <w:rsid w:val="00BC54DE"/>
    <w:rPr>
      <w:rFonts w:cs="Times New Roman"/>
      <w:color w:val="800080"/>
      <w:u w:val="single"/>
    </w:rPr>
  </w:style>
  <w:style w:type="paragraph" w:customStyle="1" w:styleId="Default">
    <w:name w:val="Default"/>
    <w:rsid w:val="00BC54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C0459A"/>
    <w:pPr>
      <w:jc w:val="center"/>
    </w:pPr>
    <w:rPr>
      <w:rFonts w:ascii="Arial" w:hAnsi="Arial" w:cs="Arial"/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9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kapitzlist1">
    <w:name w:val="Akapit z listą1"/>
    <w:basedOn w:val="Normalny"/>
    <w:rsid w:val="00EE1A90"/>
    <w:pPr>
      <w:ind w:left="708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07E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7E9B"/>
    <w:rPr>
      <w:rFonts w:cs="Times New Roman"/>
      <w:sz w:val="24"/>
    </w:rPr>
  </w:style>
  <w:style w:type="paragraph" w:styleId="Zwykytekst">
    <w:name w:val="Plain Text"/>
    <w:basedOn w:val="Normalny"/>
    <w:link w:val="ZwykytekstZnak"/>
    <w:uiPriority w:val="99"/>
    <w:rsid w:val="00F07E9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7E9B"/>
    <w:rPr>
      <w:rFonts w:ascii="Courier New" w:hAnsi="Courier New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07E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07E9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F07E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7E9B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F07E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07E9B"/>
    <w:rPr>
      <w:rFonts w:cs="Times New Roman"/>
      <w:sz w:val="16"/>
    </w:rPr>
  </w:style>
  <w:style w:type="paragraph" w:customStyle="1" w:styleId="BodyText21">
    <w:name w:val="Body Text 21"/>
    <w:basedOn w:val="Normalny"/>
    <w:uiPriority w:val="99"/>
    <w:rsid w:val="00F07E9B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F07E9B"/>
    <w:pPr>
      <w:spacing w:before="100" w:beforeAutospacing="1" w:after="100" w:afterAutospacing="1"/>
    </w:pPr>
    <w:rPr>
      <w:lang w:val="en-US"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F07E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07E9B"/>
    <w:rPr>
      <w:rFonts w:ascii="Courier New" w:hAnsi="Courier New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07E9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F07E9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59"/>
    <w:rsid w:val="00F07E9B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7E9B"/>
    <w:pPr>
      <w:suppressAutoHyphens/>
      <w:autoSpaceDN w:val="0"/>
      <w:textAlignment w:val="baseline"/>
    </w:pPr>
    <w:rPr>
      <w:kern w:val="3"/>
      <w:sz w:val="24"/>
      <w:szCs w:val="24"/>
      <w:lang w:val="en-US" w:eastAsia="ko-KR"/>
    </w:rPr>
  </w:style>
  <w:style w:type="character" w:customStyle="1" w:styleId="cpvvoccodes">
    <w:name w:val="cpvvoccodes"/>
    <w:uiPriority w:val="99"/>
    <w:rsid w:val="00F07E9B"/>
  </w:style>
  <w:style w:type="character" w:styleId="Odwoanieprzypisukocowego">
    <w:name w:val="endnote reference"/>
    <w:basedOn w:val="Domylnaczcionkaakapitu"/>
    <w:uiPriority w:val="99"/>
    <w:semiHidden/>
    <w:rsid w:val="00F07E9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F07E9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07E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E9B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07E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E9B"/>
    <w:rPr>
      <w:rFonts w:cs="Times New Roman"/>
      <w:b/>
    </w:rPr>
  </w:style>
  <w:style w:type="paragraph" w:customStyle="1" w:styleId="Akapitzlist11">
    <w:name w:val="Akapit z listą11"/>
    <w:uiPriority w:val="99"/>
    <w:rsid w:val="00F07E9B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kern w:val="1"/>
      <w:szCs w:val="20"/>
    </w:rPr>
  </w:style>
  <w:style w:type="paragraph" w:customStyle="1" w:styleId="HTML-wstpniesformatowany1">
    <w:name w:val="HTML - wstępnie sformatowany1"/>
    <w:uiPriority w:val="99"/>
    <w:rsid w:val="00F07E9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hAnsi="Courier New"/>
      <w:kern w:val="1"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rsid w:val="00F07E9B"/>
    <w:pPr>
      <w:ind w:hanging="22"/>
    </w:pPr>
    <w:rPr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F07E9B"/>
    <w:rPr>
      <w:rFonts w:ascii="Times New Roman" w:hAnsi="Times New Roman" w:cs="Times New Roman"/>
      <w:i/>
    </w:rPr>
  </w:style>
  <w:style w:type="paragraph" w:styleId="Tekstprzypisudolnego">
    <w:name w:val="footnote text"/>
    <w:basedOn w:val="Normalny"/>
    <w:link w:val="TekstprzypisudolnegoZnak"/>
    <w:rsid w:val="00F07E9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7E9B"/>
    <w:rPr>
      <w:rFonts w:cs="Times New Roman"/>
    </w:rPr>
  </w:style>
  <w:style w:type="paragraph" w:customStyle="1" w:styleId="WW-Tekstpodstawowy3">
    <w:name w:val="WW-Tekst podstawowy 3"/>
    <w:basedOn w:val="Normalny"/>
    <w:uiPriority w:val="99"/>
    <w:rsid w:val="00F07E9B"/>
    <w:pPr>
      <w:suppressAutoHyphens/>
      <w:jc w:val="both"/>
    </w:pPr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semiHidden/>
    <w:rsid w:val="00F07E9B"/>
    <w:rPr>
      <w:rFonts w:cs="Times New Roman"/>
      <w:vertAlign w:val="superscript"/>
    </w:rPr>
  </w:style>
  <w:style w:type="paragraph" w:styleId="Spistreci5">
    <w:name w:val="toc 5"/>
    <w:basedOn w:val="Normalny"/>
    <w:next w:val="Normalny"/>
    <w:autoRedefine/>
    <w:uiPriority w:val="99"/>
    <w:semiHidden/>
    <w:rsid w:val="00F07E9B"/>
    <w:pPr>
      <w:spacing w:after="100"/>
      <w:jc w:val="right"/>
    </w:pPr>
    <w:rPr>
      <w:rFonts w:ascii="Arial" w:hAnsi="Arial" w:cs="Arial"/>
      <w:b/>
      <w:sz w:val="20"/>
      <w:szCs w:val="20"/>
    </w:rPr>
  </w:style>
  <w:style w:type="character" w:customStyle="1" w:styleId="highlight">
    <w:name w:val="highlight"/>
    <w:uiPriority w:val="99"/>
    <w:rsid w:val="00F07E9B"/>
  </w:style>
  <w:style w:type="character" w:customStyle="1" w:styleId="st">
    <w:name w:val="st"/>
    <w:uiPriority w:val="99"/>
    <w:rsid w:val="00F07E9B"/>
  </w:style>
  <w:style w:type="paragraph" w:styleId="Tekstpodstawowywcity3">
    <w:name w:val="Body Text Indent 3"/>
    <w:basedOn w:val="Normalny"/>
    <w:link w:val="Tekstpodstawowywcity3Znak"/>
    <w:uiPriority w:val="99"/>
    <w:semiHidden/>
    <w:rsid w:val="00F07E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07E9B"/>
    <w:rPr>
      <w:rFonts w:cs="Times New Roman"/>
      <w:sz w:val="16"/>
    </w:rPr>
  </w:style>
  <w:style w:type="character" w:styleId="Pogrubienie">
    <w:name w:val="Strong"/>
    <w:basedOn w:val="Domylnaczcionkaakapitu"/>
    <w:uiPriority w:val="99"/>
    <w:qFormat/>
    <w:rsid w:val="00F07E9B"/>
    <w:rPr>
      <w:rFonts w:cs="Times New Roman"/>
      <w:b/>
    </w:rPr>
  </w:style>
  <w:style w:type="paragraph" w:customStyle="1" w:styleId="pkt">
    <w:name w:val="pkt"/>
    <w:basedOn w:val="Normalny"/>
    <w:uiPriority w:val="99"/>
    <w:rsid w:val="00F07E9B"/>
    <w:pPr>
      <w:spacing w:before="60" w:after="60"/>
      <w:ind w:left="851" w:hanging="295"/>
      <w:jc w:val="both"/>
    </w:pPr>
    <w:rPr>
      <w:szCs w:val="20"/>
    </w:rPr>
  </w:style>
  <w:style w:type="character" w:customStyle="1" w:styleId="apple-converted-space">
    <w:name w:val="apple-converted-space"/>
    <w:uiPriority w:val="99"/>
    <w:rsid w:val="00F07E9B"/>
  </w:style>
  <w:style w:type="paragraph" w:customStyle="1" w:styleId="Bezodstpw1">
    <w:name w:val="Bez odstępów1"/>
    <w:rsid w:val="003F44E4"/>
    <w:rPr>
      <w:rFonts w:ascii="Calibri" w:hAnsi="Calibri"/>
      <w:lang w:eastAsia="en-US"/>
    </w:rPr>
  </w:style>
  <w:style w:type="character" w:customStyle="1" w:styleId="TekstkomentarzaZnak1">
    <w:name w:val="Tekst komentarza Znak1"/>
    <w:basedOn w:val="Domylnaczcionkaakapitu"/>
    <w:uiPriority w:val="99"/>
    <w:rsid w:val="000A75BE"/>
    <w:rPr>
      <w:rFonts w:cs="Times New Roman"/>
    </w:rPr>
  </w:style>
  <w:style w:type="character" w:customStyle="1" w:styleId="highlightselected">
    <w:name w:val="highlight selected"/>
    <w:basedOn w:val="Domylnaczcionkaakapitu"/>
    <w:uiPriority w:val="99"/>
    <w:rsid w:val="005A3060"/>
    <w:rPr>
      <w:rFonts w:cs="Times New Roman"/>
    </w:rPr>
  </w:style>
  <w:style w:type="paragraph" w:customStyle="1" w:styleId="Akapitzlist2">
    <w:name w:val="Akapit z listą2"/>
    <w:basedOn w:val="Normalny"/>
    <w:uiPriority w:val="99"/>
    <w:rsid w:val="00C5436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4">
    <w:name w:val="Style14"/>
    <w:basedOn w:val="Normalny"/>
    <w:uiPriority w:val="99"/>
    <w:rsid w:val="00157C14"/>
    <w:pPr>
      <w:widowControl w:val="0"/>
      <w:autoSpaceDE w:val="0"/>
      <w:autoSpaceDN w:val="0"/>
      <w:adjustRightInd w:val="0"/>
      <w:spacing w:line="276" w:lineRule="exact"/>
      <w:ind w:hanging="72"/>
    </w:pPr>
  </w:style>
  <w:style w:type="character" w:customStyle="1" w:styleId="FontStyle47">
    <w:name w:val="Font Style47"/>
    <w:uiPriority w:val="99"/>
    <w:rsid w:val="00157C14"/>
    <w:rPr>
      <w:rFonts w:ascii="Verdana" w:hAnsi="Verdana"/>
      <w:b/>
      <w:sz w:val="20"/>
    </w:rPr>
  </w:style>
  <w:style w:type="character" w:customStyle="1" w:styleId="FontStyle46">
    <w:name w:val="Font Style46"/>
    <w:uiPriority w:val="99"/>
    <w:rsid w:val="00157C14"/>
    <w:rPr>
      <w:rFonts w:ascii="Times New Roman" w:hAnsi="Times New Roman"/>
      <w:sz w:val="22"/>
    </w:rPr>
  </w:style>
  <w:style w:type="paragraph" w:customStyle="1" w:styleId="Style25">
    <w:name w:val="Style25"/>
    <w:basedOn w:val="Normalny"/>
    <w:uiPriority w:val="99"/>
    <w:rsid w:val="00157C14"/>
    <w:pPr>
      <w:widowControl w:val="0"/>
      <w:autoSpaceDE w:val="0"/>
      <w:autoSpaceDN w:val="0"/>
      <w:adjustRightInd w:val="0"/>
      <w:spacing w:line="276" w:lineRule="exact"/>
      <w:ind w:hanging="682"/>
    </w:pPr>
  </w:style>
  <w:style w:type="character" w:customStyle="1" w:styleId="FontStyle39">
    <w:name w:val="Font Style39"/>
    <w:uiPriority w:val="99"/>
    <w:rsid w:val="00157C14"/>
    <w:rPr>
      <w:rFonts w:ascii="Arial Unicode MS" w:eastAsia="Arial Unicode MS"/>
      <w:sz w:val="16"/>
    </w:rPr>
  </w:style>
  <w:style w:type="character" w:customStyle="1" w:styleId="hps">
    <w:name w:val="hps"/>
    <w:basedOn w:val="Domylnaczcionkaakapitu"/>
    <w:uiPriority w:val="99"/>
    <w:rsid w:val="00D805E3"/>
    <w:rPr>
      <w:rFonts w:cs="Times New Roman"/>
    </w:rPr>
  </w:style>
  <w:style w:type="paragraph" w:customStyle="1" w:styleId="CM1">
    <w:name w:val="CM1"/>
    <w:basedOn w:val="Default"/>
    <w:next w:val="Default"/>
    <w:uiPriority w:val="99"/>
    <w:rsid w:val="00C63C40"/>
    <w:pPr>
      <w:widowControl w:val="0"/>
      <w:suppressAutoHyphens/>
      <w:autoSpaceDN/>
      <w:adjustRightInd/>
      <w:spacing w:line="256" w:lineRule="atLeast"/>
    </w:pPr>
    <w:rPr>
      <w:rFonts w:ascii="Arial" w:hAnsi="Arial"/>
      <w:color w:val="auto"/>
      <w:lang w:eastAsia="ar-SA"/>
    </w:rPr>
  </w:style>
  <w:style w:type="paragraph" w:customStyle="1" w:styleId="CM6">
    <w:name w:val="CM6"/>
    <w:basedOn w:val="Default"/>
    <w:next w:val="Default"/>
    <w:uiPriority w:val="99"/>
    <w:rsid w:val="00C63C40"/>
    <w:pPr>
      <w:widowControl w:val="0"/>
      <w:suppressAutoHyphens/>
      <w:autoSpaceDN/>
      <w:adjustRightInd/>
      <w:spacing w:line="258" w:lineRule="atLeast"/>
    </w:pPr>
    <w:rPr>
      <w:rFonts w:ascii="Arial" w:hAnsi="Arial"/>
      <w:color w:val="auto"/>
      <w:lang w:eastAsia="ar-SA"/>
    </w:rPr>
  </w:style>
  <w:style w:type="paragraph" w:customStyle="1" w:styleId="CM24">
    <w:name w:val="CM24"/>
    <w:basedOn w:val="Default"/>
    <w:next w:val="Default"/>
    <w:uiPriority w:val="99"/>
    <w:rsid w:val="00C63C40"/>
    <w:pPr>
      <w:widowControl w:val="0"/>
      <w:suppressAutoHyphens/>
      <w:autoSpaceDN/>
      <w:adjustRightInd/>
    </w:pPr>
    <w:rPr>
      <w:rFonts w:ascii="Arial" w:hAnsi="Arial"/>
      <w:color w:val="auto"/>
      <w:lang w:eastAsia="ar-SA"/>
    </w:rPr>
  </w:style>
  <w:style w:type="paragraph" w:customStyle="1" w:styleId="CM19">
    <w:name w:val="CM19"/>
    <w:basedOn w:val="Default"/>
    <w:next w:val="Default"/>
    <w:uiPriority w:val="99"/>
    <w:rsid w:val="00547274"/>
    <w:pPr>
      <w:widowControl w:val="0"/>
      <w:suppressAutoHyphens/>
      <w:autoSpaceDN/>
      <w:adjustRightInd/>
    </w:pPr>
    <w:rPr>
      <w:rFonts w:ascii="Arial" w:hAnsi="Arial"/>
      <w:color w:val="auto"/>
      <w:lang w:eastAsia="ar-SA"/>
    </w:rPr>
  </w:style>
  <w:style w:type="paragraph" w:customStyle="1" w:styleId="CM21">
    <w:name w:val="CM21"/>
    <w:basedOn w:val="Default"/>
    <w:next w:val="Default"/>
    <w:uiPriority w:val="99"/>
    <w:rsid w:val="00547274"/>
    <w:pPr>
      <w:widowControl w:val="0"/>
      <w:suppressAutoHyphens/>
      <w:autoSpaceDN/>
      <w:adjustRightInd/>
      <w:spacing w:line="228" w:lineRule="atLeast"/>
    </w:pPr>
    <w:rPr>
      <w:rFonts w:ascii="Arial" w:hAnsi="Arial"/>
      <w:color w:val="auto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371F70"/>
    <w:rPr>
      <w:rFonts w:cs="Times New Roman"/>
      <w:color w:val="808080"/>
    </w:rPr>
  </w:style>
  <w:style w:type="paragraph" w:customStyle="1" w:styleId="Style13">
    <w:name w:val="Style13"/>
    <w:basedOn w:val="Normalny"/>
    <w:rsid w:val="00443DE2"/>
    <w:pPr>
      <w:widowControl w:val="0"/>
      <w:autoSpaceDE w:val="0"/>
      <w:autoSpaceDN w:val="0"/>
      <w:adjustRightInd w:val="0"/>
      <w:spacing w:line="259" w:lineRule="exact"/>
      <w:ind w:hanging="254"/>
    </w:pPr>
  </w:style>
  <w:style w:type="character" w:customStyle="1" w:styleId="FontStyle48">
    <w:name w:val="Font Style48"/>
    <w:basedOn w:val="Domylnaczcionkaakapitu"/>
    <w:rsid w:val="00443DE2"/>
    <w:rPr>
      <w:rFonts w:ascii="Times New Roman" w:hAnsi="Times New Roman" w:cs="Times New Roman"/>
      <w:sz w:val="20"/>
      <w:szCs w:val="20"/>
    </w:rPr>
  </w:style>
  <w:style w:type="paragraph" w:customStyle="1" w:styleId="Paragr">
    <w:name w:val="Paragr"/>
    <w:basedOn w:val="Normalny"/>
    <w:rsid w:val="00E01FB6"/>
    <w:pPr>
      <w:spacing w:before="180" w:after="180"/>
      <w:jc w:val="center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http://isap.sejm.gov.pl/DetailsServlet?id=WDU20130000907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01121-6112-41F5-BA2B-62BABE3C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3550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Gdańsk, 9</vt:lpstr>
    </vt:vector>
  </TitlesOfParts>
  <Company>Ośrodek Informatyczny</Company>
  <LinksUpToDate>false</LinksUpToDate>
  <CharactersWithSpaces>24802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9</dc:title>
  <dc:creator>Ewa H</dc:creator>
  <cp:lastModifiedBy>Ewa</cp:lastModifiedBy>
  <cp:revision>4</cp:revision>
  <cp:lastPrinted>2015-11-26T08:23:00Z</cp:lastPrinted>
  <dcterms:created xsi:type="dcterms:W3CDTF">2015-11-27T06:30:00Z</dcterms:created>
  <dcterms:modified xsi:type="dcterms:W3CDTF">2015-11-27T06:44:00Z</dcterms:modified>
</cp:coreProperties>
</file>